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4CB" w:rsidRPr="009F6EB1" w:rsidRDefault="000014CB" w:rsidP="00EE705F">
      <w:pPr>
        <w:pStyle w:val="NormalWeb"/>
        <w:jc w:val="center"/>
      </w:pPr>
      <w:proofErr w:type="spellStart"/>
      <w:r w:rsidRPr="009F6EB1">
        <w:t>JoVE</w:t>
      </w:r>
      <w:proofErr w:type="spellEnd"/>
      <w:r w:rsidRPr="009F6EB1">
        <w:t xml:space="preserve"> Article Template</w:t>
      </w:r>
    </w:p>
    <w:p w:rsidR="003701CF" w:rsidRDefault="003701CF" w:rsidP="00EE705F">
      <w:pPr>
        <w:pStyle w:val="NormalWeb"/>
        <w:rPr>
          <w:b/>
          <w:bCs/>
        </w:rPr>
      </w:pPr>
    </w:p>
    <w:p w:rsidR="000014CB" w:rsidRPr="009F6EB1" w:rsidRDefault="000014CB" w:rsidP="00EE705F">
      <w:pPr>
        <w:pStyle w:val="NormalWeb"/>
      </w:pPr>
      <w:r w:rsidRPr="009F6EB1">
        <w:rPr>
          <w:b/>
          <w:bCs/>
        </w:rPr>
        <w:t>TITLE</w:t>
      </w:r>
      <w:r w:rsidRPr="009F6EB1">
        <w:t xml:space="preserve"> </w:t>
      </w:r>
    </w:p>
    <w:p w:rsidR="000014CB" w:rsidRPr="009F6EB1" w:rsidRDefault="00FB6EC0" w:rsidP="00EE705F">
      <w:pPr>
        <w:pStyle w:val="NormalWeb"/>
      </w:pPr>
      <w:r>
        <w:t xml:space="preserve">Minimal </w:t>
      </w:r>
      <w:proofErr w:type="spellStart"/>
      <w:r>
        <w:t>E</w:t>
      </w:r>
      <w:r w:rsidR="000014CB">
        <w:t>rythema</w:t>
      </w:r>
      <w:proofErr w:type="spellEnd"/>
      <w:r>
        <w:t xml:space="preserve"> Dose (MED) T</w:t>
      </w:r>
      <w:r w:rsidR="000014CB" w:rsidRPr="009F6EB1">
        <w:t>esting</w:t>
      </w:r>
    </w:p>
    <w:p w:rsidR="003701CF" w:rsidRDefault="003701CF" w:rsidP="00EE705F">
      <w:pPr>
        <w:pStyle w:val="NormalWeb"/>
        <w:rPr>
          <w:b/>
          <w:bCs/>
        </w:rPr>
      </w:pPr>
    </w:p>
    <w:p w:rsidR="000014CB" w:rsidRPr="009F6EB1" w:rsidRDefault="000014CB" w:rsidP="00EE705F">
      <w:pPr>
        <w:pStyle w:val="NormalWeb"/>
      </w:pPr>
      <w:r w:rsidRPr="009F6EB1">
        <w:rPr>
          <w:b/>
          <w:bCs/>
        </w:rPr>
        <w:t xml:space="preserve">Authors: </w:t>
      </w:r>
    </w:p>
    <w:p w:rsidR="000014CB" w:rsidRPr="009F6EB1" w:rsidRDefault="000014CB" w:rsidP="003A044F">
      <w:r w:rsidRPr="009F6EB1">
        <w:t>Carolyn J. Heckman</w:t>
      </w:r>
      <w:r>
        <w:t>, PhD</w:t>
      </w:r>
    </w:p>
    <w:p w:rsidR="000014CB" w:rsidRPr="009F6EB1" w:rsidRDefault="000014CB" w:rsidP="003A044F">
      <w:pPr>
        <w:pStyle w:val="NormalWeb"/>
        <w:spacing w:before="0" w:beforeAutospacing="0" w:after="0" w:afterAutospacing="0"/>
      </w:pPr>
      <w:r w:rsidRPr="009F6EB1">
        <w:t>Cancer Prevention and Control Program</w:t>
      </w:r>
    </w:p>
    <w:p w:rsidR="000014CB" w:rsidRPr="009F6EB1" w:rsidRDefault="000014CB" w:rsidP="003A044F">
      <w:pPr>
        <w:pStyle w:val="NormalWeb"/>
        <w:spacing w:before="0" w:beforeAutospacing="0" w:after="0" w:afterAutospacing="0"/>
      </w:pPr>
      <w:r w:rsidRPr="009F6EB1">
        <w:t>Fox Chase Cancer Center</w:t>
      </w:r>
    </w:p>
    <w:p w:rsidR="000014CB" w:rsidRDefault="000626CA" w:rsidP="003A044F">
      <w:pPr>
        <w:pStyle w:val="NormalWeb"/>
        <w:spacing w:before="0" w:beforeAutospacing="0" w:after="0" w:afterAutospacing="0"/>
      </w:pPr>
      <w:hyperlink r:id="rId5" w:history="1">
        <w:r w:rsidR="000014CB" w:rsidRPr="009F6EB1">
          <w:rPr>
            <w:rStyle w:val="Hyperlink"/>
          </w:rPr>
          <w:t>carolyn.heckman@fccc.edu</w:t>
        </w:r>
      </w:hyperlink>
      <w:r w:rsidR="000014CB" w:rsidRPr="009F6EB1">
        <w:t xml:space="preserve"> </w:t>
      </w:r>
    </w:p>
    <w:p w:rsidR="000014CB" w:rsidRDefault="000014CB" w:rsidP="003A044F">
      <w:pPr>
        <w:pStyle w:val="NormalWeb"/>
        <w:spacing w:before="0" w:beforeAutospacing="0" w:after="0" w:afterAutospacing="0"/>
      </w:pPr>
    </w:p>
    <w:p w:rsidR="000014CB" w:rsidRDefault="000014CB" w:rsidP="003A044F">
      <w:pPr>
        <w:pStyle w:val="NormalWeb"/>
        <w:spacing w:before="0" w:beforeAutospacing="0" w:after="0" w:afterAutospacing="0"/>
      </w:pPr>
      <w:r>
        <w:t xml:space="preserve">Rachel Chandler, </w:t>
      </w:r>
      <w:r w:rsidR="00DA6A01">
        <w:t xml:space="preserve">MSW, </w:t>
      </w:r>
      <w:r w:rsidR="003701CF">
        <w:t>LCSW</w:t>
      </w:r>
    </w:p>
    <w:p w:rsidR="00134FF2" w:rsidRDefault="00134FF2" w:rsidP="00134FF2">
      <w:pPr>
        <w:pStyle w:val="NormalWeb"/>
        <w:spacing w:before="0" w:beforeAutospacing="0" w:after="0" w:afterAutospacing="0"/>
      </w:pPr>
      <w:r>
        <w:t>Department of Psychiatry</w:t>
      </w:r>
    </w:p>
    <w:p w:rsidR="000014CB" w:rsidRDefault="000014CB" w:rsidP="003A044F">
      <w:pPr>
        <w:pStyle w:val="NormalWeb"/>
        <w:spacing w:before="0" w:beforeAutospacing="0" w:after="0" w:afterAutospacing="0"/>
      </w:pPr>
      <w:r>
        <w:t>University of Pennsylvania</w:t>
      </w:r>
    </w:p>
    <w:p w:rsidR="000014CB" w:rsidRDefault="000626CA" w:rsidP="003A044F">
      <w:pPr>
        <w:pStyle w:val="NormalWeb"/>
        <w:spacing w:before="0" w:beforeAutospacing="0" w:after="0" w:afterAutospacing="0"/>
      </w:pPr>
      <w:hyperlink r:id="rId6" w:history="1">
        <w:r w:rsidR="000014CB" w:rsidRPr="004779AE">
          <w:rPr>
            <w:rStyle w:val="Hyperlink"/>
          </w:rPr>
          <w:t>Chandler_r@mail.trc.upenn.edu</w:t>
        </w:r>
      </w:hyperlink>
    </w:p>
    <w:p w:rsidR="000014CB" w:rsidRDefault="000014CB" w:rsidP="003A044F">
      <w:pPr>
        <w:pStyle w:val="NormalWeb"/>
        <w:spacing w:before="0" w:beforeAutospacing="0" w:after="0" w:afterAutospacing="0"/>
      </w:pPr>
    </w:p>
    <w:p w:rsidR="000014CB" w:rsidRDefault="000014CB" w:rsidP="003A044F">
      <w:pPr>
        <w:pStyle w:val="NormalWeb"/>
        <w:spacing w:before="0" w:beforeAutospacing="0" w:after="0" w:afterAutospacing="0"/>
      </w:pPr>
      <w:r>
        <w:t xml:space="preserve">Jacqueline </w:t>
      </w:r>
      <w:r w:rsidR="00FB6EC0">
        <w:t xml:space="preserve">D. </w:t>
      </w:r>
      <w:r>
        <w:t>Kloss, PhD</w:t>
      </w:r>
    </w:p>
    <w:p w:rsidR="000014CB" w:rsidRDefault="000014CB" w:rsidP="003A044F">
      <w:pPr>
        <w:pStyle w:val="NormalWeb"/>
        <w:spacing w:before="0" w:beforeAutospacing="0" w:after="0" w:afterAutospacing="0"/>
      </w:pPr>
      <w:r>
        <w:t>Department of Psychology</w:t>
      </w:r>
    </w:p>
    <w:p w:rsidR="000014CB" w:rsidRDefault="000014CB" w:rsidP="003A044F">
      <w:pPr>
        <w:pStyle w:val="NormalWeb"/>
        <w:spacing w:before="0" w:beforeAutospacing="0" w:after="0" w:afterAutospacing="0"/>
      </w:pPr>
      <w:r>
        <w:t>Drexel University</w:t>
      </w:r>
    </w:p>
    <w:p w:rsidR="000014CB" w:rsidRDefault="000626CA" w:rsidP="003A044F">
      <w:pPr>
        <w:pStyle w:val="NormalWeb"/>
        <w:spacing w:before="0" w:beforeAutospacing="0" w:after="0" w:afterAutospacing="0"/>
      </w:pPr>
      <w:hyperlink r:id="rId7" w:history="1">
        <w:r w:rsidR="000014CB" w:rsidRPr="004779AE">
          <w:rPr>
            <w:rStyle w:val="Hyperlink"/>
          </w:rPr>
          <w:t>Jdk29@drexel.edu</w:t>
        </w:r>
      </w:hyperlink>
    </w:p>
    <w:p w:rsidR="000014CB" w:rsidRDefault="000014CB" w:rsidP="003A044F">
      <w:pPr>
        <w:pStyle w:val="NormalWeb"/>
        <w:spacing w:before="0" w:beforeAutospacing="0" w:after="0" w:afterAutospacing="0"/>
      </w:pPr>
    </w:p>
    <w:p w:rsidR="000014CB" w:rsidRDefault="000014CB" w:rsidP="003A044F">
      <w:pPr>
        <w:pStyle w:val="NormalWeb"/>
        <w:spacing w:before="0" w:beforeAutospacing="0" w:after="0" w:afterAutospacing="0"/>
      </w:pPr>
      <w:r>
        <w:t xml:space="preserve">Amy Benson, </w:t>
      </w:r>
      <w:proofErr w:type="spellStart"/>
      <w:r w:rsidR="00134FF2">
        <w:t>MSEd</w:t>
      </w:r>
      <w:proofErr w:type="spellEnd"/>
    </w:p>
    <w:p w:rsidR="00134FF2" w:rsidRDefault="00134FF2" w:rsidP="00134FF2">
      <w:pPr>
        <w:pStyle w:val="NormalWeb"/>
        <w:spacing w:before="0" w:beforeAutospacing="0" w:after="0" w:afterAutospacing="0"/>
      </w:pPr>
      <w:r>
        <w:t>Department of Psychiatry</w:t>
      </w:r>
    </w:p>
    <w:p w:rsidR="000014CB" w:rsidRDefault="000014CB" w:rsidP="003A044F">
      <w:pPr>
        <w:pStyle w:val="NormalWeb"/>
        <w:spacing w:before="0" w:beforeAutospacing="0" w:after="0" w:afterAutospacing="0"/>
      </w:pPr>
      <w:r>
        <w:t>University of Pennsylvania</w:t>
      </w:r>
    </w:p>
    <w:p w:rsidR="000014CB" w:rsidRDefault="000626CA" w:rsidP="003A044F">
      <w:pPr>
        <w:pStyle w:val="NormalWeb"/>
        <w:spacing w:before="0" w:beforeAutospacing="0" w:after="0" w:afterAutospacing="0"/>
      </w:pPr>
      <w:hyperlink r:id="rId8" w:history="1">
        <w:r w:rsidR="000014CB" w:rsidRPr="004779AE">
          <w:rPr>
            <w:rStyle w:val="Hyperlink"/>
          </w:rPr>
          <w:t>Benson_a@mail.trc.upenn.edu</w:t>
        </w:r>
      </w:hyperlink>
    </w:p>
    <w:p w:rsidR="000014CB" w:rsidRDefault="000014CB" w:rsidP="003A044F">
      <w:pPr>
        <w:pStyle w:val="NormalWeb"/>
        <w:spacing w:before="0" w:beforeAutospacing="0" w:after="0" w:afterAutospacing="0"/>
      </w:pPr>
    </w:p>
    <w:p w:rsidR="000014CB" w:rsidRDefault="00DA6A01" w:rsidP="003A044F">
      <w:pPr>
        <w:pStyle w:val="NormalWeb"/>
        <w:spacing w:before="0" w:beforeAutospacing="0" w:after="0" w:afterAutospacing="0"/>
      </w:pPr>
      <w:r>
        <w:t>Deborah Rooney, RNC, CCRC</w:t>
      </w:r>
    </w:p>
    <w:p w:rsidR="00134FF2" w:rsidRDefault="00134FF2" w:rsidP="00134FF2">
      <w:pPr>
        <w:pStyle w:val="NormalWeb"/>
        <w:spacing w:before="0" w:beforeAutospacing="0" w:after="0" w:afterAutospacing="0"/>
      </w:pPr>
      <w:r>
        <w:t>Department of Psychiatry</w:t>
      </w:r>
    </w:p>
    <w:p w:rsidR="000014CB" w:rsidRDefault="000014CB" w:rsidP="003A044F">
      <w:pPr>
        <w:pStyle w:val="NormalWeb"/>
        <w:spacing w:before="0" w:beforeAutospacing="0" w:after="0" w:afterAutospacing="0"/>
      </w:pPr>
      <w:r>
        <w:t>University of Pennsylvania</w:t>
      </w:r>
    </w:p>
    <w:p w:rsidR="000014CB" w:rsidRDefault="000626CA" w:rsidP="003A044F">
      <w:pPr>
        <w:pStyle w:val="NormalWeb"/>
        <w:spacing w:before="0" w:beforeAutospacing="0" w:after="0" w:afterAutospacing="0"/>
      </w:pPr>
      <w:hyperlink r:id="rId9" w:history="1">
        <w:r w:rsidR="000014CB" w:rsidRPr="004779AE">
          <w:rPr>
            <w:rStyle w:val="Hyperlink"/>
          </w:rPr>
          <w:t>Rooney_d@mail.trc.upenn.edu</w:t>
        </w:r>
      </w:hyperlink>
    </w:p>
    <w:p w:rsidR="000014CB" w:rsidRDefault="000014CB" w:rsidP="003A044F">
      <w:pPr>
        <w:pStyle w:val="NormalWeb"/>
        <w:spacing w:before="0" w:beforeAutospacing="0" w:after="0" w:afterAutospacing="0"/>
      </w:pPr>
    </w:p>
    <w:p w:rsidR="000014CB" w:rsidRDefault="000014CB" w:rsidP="003A044F">
      <w:pPr>
        <w:pStyle w:val="NormalWeb"/>
        <w:spacing w:before="0" w:beforeAutospacing="0" w:after="0" w:afterAutospacing="0"/>
      </w:pPr>
      <w:r>
        <w:t>Teja Munshi, BDS, MPH</w:t>
      </w:r>
    </w:p>
    <w:p w:rsidR="000014CB" w:rsidRPr="009F6EB1" w:rsidRDefault="000014CB" w:rsidP="003A044F">
      <w:pPr>
        <w:pStyle w:val="NormalWeb"/>
        <w:spacing w:before="0" w:beforeAutospacing="0" w:after="0" w:afterAutospacing="0"/>
      </w:pPr>
      <w:r w:rsidRPr="009F6EB1">
        <w:t>Cancer Prevention and Control Program</w:t>
      </w:r>
    </w:p>
    <w:p w:rsidR="000014CB" w:rsidRPr="009F6EB1" w:rsidRDefault="000014CB" w:rsidP="003A044F">
      <w:pPr>
        <w:pStyle w:val="NormalWeb"/>
        <w:spacing w:before="0" w:beforeAutospacing="0" w:after="0" w:afterAutospacing="0"/>
      </w:pPr>
      <w:r w:rsidRPr="009F6EB1">
        <w:t>Fox Chase Cancer Center</w:t>
      </w:r>
    </w:p>
    <w:p w:rsidR="000014CB" w:rsidRDefault="000626CA" w:rsidP="003A044F">
      <w:pPr>
        <w:pStyle w:val="NormalWeb"/>
        <w:spacing w:before="0" w:beforeAutospacing="0" w:after="0" w:afterAutospacing="0"/>
      </w:pPr>
      <w:hyperlink r:id="rId10" w:history="1">
        <w:r w:rsidR="000014CB" w:rsidRPr="004779AE">
          <w:rPr>
            <w:rStyle w:val="Hyperlink"/>
          </w:rPr>
          <w:t>Teja.Munshi@fccc.edu</w:t>
        </w:r>
      </w:hyperlink>
    </w:p>
    <w:p w:rsidR="000014CB" w:rsidRDefault="000014CB" w:rsidP="003A044F">
      <w:pPr>
        <w:pStyle w:val="NormalWeb"/>
        <w:spacing w:before="0" w:beforeAutospacing="0" w:after="0" w:afterAutospacing="0"/>
      </w:pPr>
    </w:p>
    <w:p w:rsidR="000014CB" w:rsidRDefault="000014CB" w:rsidP="003A044F">
      <w:pPr>
        <w:pStyle w:val="NormalWeb"/>
        <w:spacing w:before="0" w:beforeAutospacing="0" w:after="0" w:afterAutospacing="0"/>
      </w:pPr>
      <w:r>
        <w:t>Susan D. Darlow, PhD</w:t>
      </w:r>
    </w:p>
    <w:p w:rsidR="000014CB" w:rsidRPr="009F6EB1" w:rsidRDefault="000014CB" w:rsidP="003A044F">
      <w:pPr>
        <w:pStyle w:val="NormalWeb"/>
        <w:spacing w:before="0" w:beforeAutospacing="0" w:after="0" w:afterAutospacing="0"/>
      </w:pPr>
      <w:r w:rsidRPr="009F6EB1">
        <w:t>Cancer Prevention and Control Program</w:t>
      </w:r>
    </w:p>
    <w:p w:rsidR="000014CB" w:rsidRPr="009F6EB1" w:rsidRDefault="000014CB" w:rsidP="003A044F">
      <w:pPr>
        <w:pStyle w:val="NormalWeb"/>
        <w:spacing w:before="0" w:beforeAutospacing="0" w:after="0" w:afterAutospacing="0"/>
      </w:pPr>
      <w:r w:rsidRPr="009F6EB1">
        <w:t>Fox Chase Cancer Center</w:t>
      </w:r>
    </w:p>
    <w:p w:rsidR="000014CB" w:rsidRDefault="000626CA" w:rsidP="003A044F">
      <w:pPr>
        <w:pStyle w:val="NormalWeb"/>
        <w:spacing w:before="0" w:beforeAutospacing="0" w:after="0" w:afterAutospacing="0"/>
      </w:pPr>
      <w:hyperlink r:id="rId11" w:history="1">
        <w:r w:rsidR="000014CB" w:rsidRPr="004779AE">
          <w:rPr>
            <w:rStyle w:val="Hyperlink"/>
          </w:rPr>
          <w:t>Susan.Darlow@fccc.edu</w:t>
        </w:r>
      </w:hyperlink>
    </w:p>
    <w:p w:rsidR="000014CB" w:rsidRDefault="000014CB" w:rsidP="00891469">
      <w:pPr>
        <w:pStyle w:val="NormalWeb"/>
        <w:spacing w:before="0" w:beforeAutospacing="0" w:after="0" w:afterAutospacing="0"/>
      </w:pPr>
    </w:p>
    <w:p w:rsidR="000014CB" w:rsidRDefault="000014CB" w:rsidP="00891469">
      <w:pPr>
        <w:pStyle w:val="NormalWeb"/>
        <w:spacing w:before="0" w:beforeAutospacing="0" w:after="0" w:afterAutospacing="0"/>
      </w:pPr>
      <w:r>
        <w:t>Clifford Perlis, MD</w:t>
      </w:r>
      <w:r w:rsidR="003701CF">
        <w:t>, MBE</w:t>
      </w:r>
    </w:p>
    <w:p w:rsidR="000014CB" w:rsidRDefault="000014CB" w:rsidP="00891469">
      <w:pPr>
        <w:pStyle w:val="NormalWeb"/>
        <w:spacing w:before="0" w:beforeAutospacing="0" w:after="0" w:afterAutospacing="0"/>
      </w:pPr>
      <w:r>
        <w:t>Department of Medicine</w:t>
      </w:r>
    </w:p>
    <w:p w:rsidR="000014CB" w:rsidRDefault="000014CB" w:rsidP="00891469">
      <w:pPr>
        <w:pStyle w:val="NormalWeb"/>
        <w:spacing w:before="0" w:beforeAutospacing="0" w:after="0" w:afterAutospacing="0"/>
      </w:pPr>
      <w:r>
        <w:t>Fox Chase Cancer Canter</w:t>
      </w:r>
    </w:p>
    <w:p w:rsidR="000014CB" w:rsidRDefault="000626CA" w:rsidP="00891469">
      <w:pPr>
        <w:pStyle w:val="NormalWeb"/>
        <w:spacing w:before="0" w:beforeAutospacing="0" w:after="0" w:afterAutospacing="0"/>
      </w:pPr>
      <w:hyperlink r:id="rId12" w:history="1">
        <w:r w:rsidR="000014CB" w:rsidRPr="004779AE">
          <w:rPr>
            <w:rStyle w:val="Hyperlink"/>
          </w:rPr>
          <w:t>Clifford.Perlis@fccc.edu</w:t>
        </w:r>
      </w:hyperlink>
    </w:p>
    <w:p w:rsidR="000014CB" w:rsidRDefault="000014CB" w:rsidP="00891469">
      <w:pPr>
        <w:pStyle w:val="NormalWeb"/>
        <w:spacing w:before="0" w:beforeAutospacing="0" w:after="0" w:afterAutospacing="0"/>
      </w:pPr>
    </w:p>
    <w:p w:rsidR="000014CB" w:rsidRDefault="000014CB" w:rsidP="00891469">
      <w:pPr>
        <w:pStyle w:val="NormalWeb"/>
        <w:spacing w:before="0" w:beforeAutospacing="0" w:after="0" w:afterAutospacing="0"/>
      </w:pPr>
      <w:r>
        <w:t>Sharon L. Manne, PhD</w:t>
      </w:r>
    </w:p>
    <w:p w:rsidR="00B91B6A" w:rsidRPr="009F6EB1" w:rsidRDefault="00B91B6A" w:rsidP="00B91B6A">
      <w:pPr>
        <w:pStyle w:val="NormalWeb"/>
        <w:spacing w:before="0" w:beforeAutospacing="0" w:after="0" w:afterAutospacing="0"/>
      </w:pPr>
      <w:r w:rsidRPr="009F6EB1">
        <w:t>Cancer Prevention and Control Program</w:t>
      </w:r>
    </w:p>
    <w:p w:rsidR="000014CB" w:rsidRDefault="000014CB" w:rsidP="00891469">
      <w:pPr>
        <w:pStyle w:val="NormalWeb"/>
        <w:spacing w:before="0" w:beforeAutospacing="0" w:after="0" w:afterAutospacing="0"/>
      </w:pPr>
      <w:r>
        <w:t>The Cancer Institute of New Jersey</w:t>
      </w:r>
    </w:p>
    <w:p w:rsidR="000014CB" w:rsidRDefault="000626CA" w:rsidP="00891469">
      <w:pPr>
        <w:pStyle w:val="NormalWeb"/>
        <w:spacing w:before="0" w:beforeAutospacing="0" w:after="0" w:afterAutospacing="0"/>
      </w:pPr>
      <w:hyperlink r:id="rId13" w:history="1">
        <w:r w:rsidR="000014CB" w:rsidRPr="004779AE">
          <w:rPr>
            <w:rStyle w:val="Hyperlink"/>
          </w:rPr>
          <w:t>mannesl@umdnj.edu</w:t>
        </w:r>
      </w:hyperlink>
    </w:p>
    <w:p w:rsidR="000014CB" w:rsidRDefault="000014CB" w:rsidP="00891469">
      <w:pPr>
        <w:pStyle w:val="NormalWeb"/>
        <w:spacing w:before="0" w:beforeAutospacing="0" w:after="0" w:afterAutospacing="0"/>
      </w:pPr>
    </w:p>
    <w:p w:rsidR="000014CB" w:rsidRDefault="000014CB" w:rsidP="00891469">
      <w:pPr>
        <w:pStyle w:val="NormalWeb"/>
        <w:spacing w:before="0" w:beforeAutospacing="0" w:after="0" w:afterAutospacing="0"/>
      </w:pPr>
      <w:r>
        <w:t>David W. Oslin, MD</w:t>
      </w:r>
    </w:p>
    <w:p w:rsidR="000014CB" w:rsidRDefault="000014CB" w:rsidP="00891469">
      <w:pPr>
        <w:pStyle w:val="NormalWeb"/>
        <w:spacing w:before="0" w:beforeAutospacing="0" w:after="0" w:afterAutospacing="0"/>
      </w:pPr>
      <w:r>
        <w:t>Department of Psychiatry</w:t>
      </w:r>
    </w:p>
    <w:p w:rsidR="000014CB" w:rsidRDefault="000014CB" w:rsidP="00891469">
      <w:pPr>
        <w:pStyle w:val="NormalWeb"/>
        <w:spacing w:before="0" w:beforeAutospacing="0" w:after="0" w:afterAutospacing="0"/>
      </w:pPr>
      <w:r>
        <w:t>University of Pennsylvania</w:t>
      </w:r>
    </w:p>
    <w:p w:rsidR="000014CB" w:rsidRDefault="000626CA" w:rsidP="00891469">
      <w:pPr>
        <w:pStyle w:val="NormalWeb"/>
        <w:spacing w:before="0" w:beforeAutospacing="0" w:after="0" w:afterAutospacing="0"/>
      </w:pPr>
      <w:hyperlink r:id="rId14" w:history="1">
        <w:r w:rsidR="000014CB" w:rsidRPr="004779AE">
          <w:rPr>
            <w:rStyle w:val="Hyperlink"/>
          </w:rPr>
          <w:t>Oslin@mail.med.upenn.edu</w:t>
        </w:r>
      </w:hyperlink>
    </w:p>
    <w:p w:rsidR="000014CB" w:rsidRDefault="000014CB" w:rsidP="00EE705F">
      <w:pPr>
        <w:pStyle w:val="NormalWeb"/>
      </w:pPr>
    </w:p>
    <w:p w:rsidR="000014CB" w:rsidRDefault="000014CB" w:rsidP="00EE705F">
      <w:pPr>
        <w:pStyle w:val="NormalWeb"/>
      </w:pPr>
      <w:r w:rsidRPr="009F6EB1">
        <w:rPr>
          <w:b/>
          <w:bCs/>
        </w:rPr>
        <w:t>Corresponding author:</w:t>
      </w:r>
      <w:r w:rsidRPr="009F6EB1">
        <w:t xml:space="preserve"> </w:t>
      </w:r>
    </w:p>
    <w:p w:rsidR="000014CB" w:rsidRPr="009F6EB1" w:rsidRDefault="000014CB" w:rsidP="00EE705F">
      <w:pPr>
        <w:pStyle w:val="NormalWeb"/>
      </w:pPr>
      <w:r w:rsidRPr="009F6EB1">
        <w:t>Carolyn J. Heckman</w:t>
      </w:r>
      <w:r>
        <w:t>, PhD</w:t>
      </w:r>
    </w:p>
    <w:p w:rsidR="000014CB" w:rsidRDefault="000014CB" w:rsidP="00EE705F">
      <w:pPr>
        <w:pStyle w:val="NormalWeb"/>
        <w:rPr>
          <w:b/>
          <w:bCs/>
        </w:rPr>
      </w:pPr>
    </w:p>
    <w:p w:rsidR="000014CB" w:rsidRDefault="000014CB" w:rsidP="003E5F86">
      <w:pPr>
        <w:pStyle w:val="NormalWeb"/>
      </w:pPr>
      <w:r w:rsidRPr="009F6EB1">
        <w:rPr>
          <w:b/>
          <w:bCs/>
        </w:rPr>
        <w:t>Keywords</w:t>
      </w:r>
      <w:r>
        <w:t>:</w:t>
      </w:r>
      <w:r w:rsidRPr="009F6EB1">
        <w:t xml:space="preserve"> </w:t>
      </w:r>
    </w:p>
    <w:p w:rsidR="000014CB" w:rsidRPr="009F6EB1" w:rsidRDefault="000014CB" w:rsidP="003E5F86">
      <w:pPr>
        <w:pStyle w:val="NormalWeb"/>
      </w:pPr>
      <w:r>
        <w:t xml:space="preserve">Minimal </w:t>
      </w:r>
      <w:proofErr w:type="spellStart"/>
      <w:r>
        <w:t>erythema</w:t>
      </w:r>
      <w:proofErr w:type="spellEnd"/>
      <w:r w:rsidR="001C6986">
        <w:t xml:space="preserve"> dose (MED) testing; skin sensitivity; ultraviolet radiation;</w:t>
      </w:r>
      <w:r w:rsidRPr="009F6EB1">
        <w:t xml:space="preserve"> </w:t>
      </w:r>
      <w:proofErr w:type="spellStart"/>
      <w:r>
        <w:t>spectrophotometry</w:t>
      </w:r>
      <w:proofErr w:type="spellEnd"/>
    </w:p>
    <w:p w:rsidR="000014CB" w:rsidRPr="009F6EB1" w:rsidRDefault="000014CB" w:rsidP="008B5AD5">
      <w:pPr>
        <w:pStyle w:val="NormalWeb"/>
      </w:pPr>
      <w:r>
        <w:rPr>
          <w:b/>
          <w:bCs/>
        </w:rPr>
        <w:br w:type="page"/>
      </w:r>
      <w:r w:rsidRPr="009F6EB1">
        <w:rPr>
          <w:b/>
          <w:bCs/>
        </w:rPr>
        <w:lastRenderedPageBreak/>
        <w:t>Short Abstract:</w:t>
      </w:r>
      <w:r w:rsidRPr="009F6EB1">
        <w:t xml:space="preserve"> </w:t>
      </w:r>
      <w:r>
        <w:t xml:space="preserve">This article describes how to conduct minimal </w:t>
      </w:r>
      <w:proofErr w:type="spellStart"/>
      <w:r>
        <w:t>erythema</w:t>
      </w:r>
      <w:proofErr w:type="spellEnd"/>
      <w:r w:rsidRPr="009F6EB1">
        <w:t xml:space="preserve"> dose (MED) testing</w:t>
      </w:r>
      <w:r>
        <w:t xml:space="preserve"> in order to determine the lowest dose of ultraviolet radiation that will cause </w:t>
      </w:r>
      <w:proofErr w:type="spellStart"/>
      <w:r>
        <w:t>erythema</w:t>
      </w:r>
      <w:proofErr w:type="spellEnd"/>
      <w:r>
        <w:t xml:space="preserve"> (burning) when administered to an individual. </w:t>
      </w:r>
    </w:p>
    <w:p w:rsidR="000014CB" w:rsidRPr="001A040A" w:rsidRDefault="000014CB" w:rsidP="001A040A">
      <w:pPr>
        <w:pStyle w:val="NormalWeb"/>
        <w:rPr>
          <w:i/>
        </w:rPr>
      </w:pPr>
      <w:r w:rsidRPr="009F6EB1">
        <w:rPr>
          <w:b/>
          <w:bCs/>
        </w:rPr>
        <w:t>Long Abstract:</w:t>
      </w:r>
      <w:r w:rsidRPr="009F6EB1">
        <w:t xml:space="preserve"> Ultraviolet </w:t>
      </w:r>
      <w:r>
        <w:t>radiation</w:t>
      </w:r>
      <w:r w:rsidRPr="009F6EB1">
        <w:t xml:space="preserve"> (UV) therapy is sometimes used as a treatment for various </w:t>
      </w:r>
      <w:r>
        <w:t xml:space="preserve">common </w:t>
      </w:r>
      <w:r w:rsidRPr="009F6EB1">
        <w:t>skin conditions, includ</w:t>
      </w:r>
      <w:r>
        <w:t>ing psoriasis, acne, and eczema</w:t>
      </w:r>
      <w:r w:rsidRPr="009F6EB1">
        <w:t xml:space="preserve">.  The dosage of UV light is prescribed according to an individual’s skin sensitivity.  Thus, to establish the proper dosage of UV light to administer to a patient, </w:t>
      </w:r>
      <w:r>
        <w:t>the</w:t>
      </w:r>
      <w:r w:rsidRPr="009F6EB1">
        <w:t xml:space="preserve"> patient is sometimes screened to determine a minimal </w:t>
      </w:r>
      <w:proofErr w:type="spellStart"/>
      <w:r w:rsidRPr="009F6EB1">
        <w:t>erythema</w:t>
      </w:r>
      <w:proofErr w:type="spellEnd"/>
      <w:r w:rsidRPr="009F6EB1">
        <w:t xml:space="preserve"> dose (MED), which is the amount of UV radiation that will produce minimal </w:t>
      </w:r>
      <w:proofErr w:type="spellStart"/>
      <w:r w:rsidRPr="009F6EB1">
        <w:t>erythema</w:t>
      </w:r>
      <w:proofErr w:type="spellEnd"/>
      <w:r w:rsidRPr="009F6EB1">
        <w:t xml:space="preserve"> (</w:t>
      </w:r>
      <w:r>
        <w:t xml:space="preserve">sunburn or </w:t>
      </w:r>
      <w:r w:rsidRPr="009F6EB1">
        <w:t>redness caused</w:t>
      </w:r>
      <w:r>
        <w:t xml:space="preserve"> by engorgement of capillaries) </w:t>
      </w:r>
      <w:del w:id="0" w:author="Heckman, Carolyn J" w:date="2012-10-08T11:05:00Z">
        <w:r w:rsidRPr="009F6EB1" w:rsidDel="004C56B5">
          <w:delText>in the average Caucasian</w:delText>
        </w:r>
      </w:del>
      <w:ins w:id="1" w:author="Heckman, Carolyn J" w:date="2012-10-08T11:05:00Z">
        <w:r w:rsidR="004C56B5">
          <w:t>of an individual’s</w:t>
        </w:r>
      </w:ins>
      <w:r w:rsidRPr="009F6EB1">
        <w:t xml:space="preserve"> skin within a few hours following exposure.</w:t>
      </w:r>
      <w:r>
        <w:t xml:space="preserve"> This article describes how to conduct minimal </w:t>
      </w:r>
      <w:proofErr w:type="spellStart"/>
      <w:r>
        <w:t>erythema</w:t>
      </w:r>
      <w:proofErr w:type="spellEnd"/>
      <w:r w:rsidRPr="009F6EB1">
        <w:t xml:space="preserve"> dose (MED) testing</w:t>
      </w:r>
      <w:r>
        <w:t xml:space="preserve">. There is currently no easy way to determine an appropriate UV dose for clinical or research purposes without conducting formal MED testing, requiring observation hours after testing, or informal trial and error testing with the risks of under- or over-dosing. However, some alternative methods are discussed. </w:t>
      </w:r>
      <w:r>
        <w:rPr>
          <w:b/>
          <w:bCs/>
        </w:rPr>
        <w:br w:type="page"/>
      </w:r>
      <w:r w:rsidRPr="009F6EB1">
        <w:rPr>
          <w:b/>
          <w:bCs/>
        </w:rPr>
        <w:lastRenderedPageBreak/>
        <w:t>Protocol Text</w:t>
      </w:r>
      <w:r w:rsidRPr="00B83F25">
        <w:rPr>
          <w:b/>
          <w:bCs/>
          <w:i/>
        </w:rPr>
        <w:t xml:space="preserve">: </w:t>
      </w:r>
    </w:p>
    <w:p w:rsidR="000014CB" w:rsidRPr="009F6EB1" w:rsidRDefault="000014CB" w:rsidP="00C948AC">
      <w:pPr>
        <w:rPr>
          <w:u w:val="single"/>
        </w:rPr>
      </w:pPr>
      <w:r w:rsidRPr="009F6EB1">
        <w:rPr>
          <w:u w:val="single"/>
        </w:rPr>
        <w:t xml:space="preserve">1) Preparing for </w:t>
      </w:r>
      <w:r>
        <w:rPr>
          <w:u w:val="single"/>
        </w:rPr>
        <w:t xml:space="preserve">UV </w:t>
      </w:r>
      <w:r w:rsidRPr="009F6EB1">
        <w:rPr>
          <w:u w:val="single"/>
        </w:rPr>
        <w:t>exposure</w:t>
      </w:r>
    </w:p>
    <w:p w:rsidR="000014CB" w:rsidRPr="009F6EB1" w:rsidRDefault="000014CB" w:rsidP="00C948AC"/>
    <w:p w:rsidR="000014CB" w:rsidRPr="009F6EB1" w:rsidRDefault="000014CB" w:rsidP="001A040A">
      <w:pPr>
        <w:pStyle w:val="ListParagraph"/>
        <w:numPr>
          <w:ilvl w:val="0"/>
          <w:numId w:val="4"/>
        </w:numPr>
      </w:pPr>
      <w:r w:rsidRPr="009F6EB1">
        <w:t>Explain to the participant how MED testing works (“I’m going to expose some skin on your arm to UV light over the course of about 20 minutes, and tomorrow, we’re going to check that section of your skin in order to determine how sensitive you are to the light.</w:t>
      </w:r>
      <w:ins w:id="2" w:author="Heckman, Carolyn J" w:date="2012-10-08T11:08:00Z">
        <w:r w:rsidR="004C56B5">
          <w:t xml:space="preserve"> You may experience </w:t>
        </w:r>
        <w:proofErr w:type="gramStart"/>
        <w:r w:rsidR="004C56B5">
          <w:t>a sunburn</w:t>
        </w:r>
        <w:proofErr w:type="gramEnd"/>
        <w:r w:rsidR="004C56B5">
          <w:t xml:space="preserve"> in the small areas that we expose to UV. If the sunburn is painful or bothers you, you can treat it like you would any ot</w:t>
        </w:r>
      </w:ins>
      <w:ins w:id="3" w:author="Heckman, Carolyn J" w:date="2012-10-08T11:09:00Z">
        <w:r w:rsidR="004C56B5">
          <w:t>her sunburn.</w:t>
        </w:r>
      </w:ins>
      <w:r w:rsidRPr="009F6EB1">
        <w:t>”)</w:t>
      </w:r>
    </w:p>
    <w:p w:rsidR="000014CB" w:rsidRPr="009F6EB1" w:rsidRDefault="000014CB" w:rsidP="00C948AC"/>
    <w:p w:rsidR="000014CB" w:rsidRPr="009F6EB1" w:rsidRDefault="000014CB" w:rsidP="001A040A">
      <w:pPr>
        <w:pStyle w:val="ListParagraph"/>
        <w:numPr>
          <w:ilvl w:val="0"/>
          <w:numId w:val="4"/>
        </w:numPr>
      </w:pPr>
      <w:r w:rsidRPr="009F6EB1">
        <w:t xml:space="preserve">Staff and participant should wear UV protective glasses. </w:t>
      </w:r>
    </w:p>
    <w:p w:rsidR="000014CB" w:rsidRPr="009F6EB1" w:rsidRDefault="000014CB" w:rsidP="00C948AC"/>
    <w:p w:rsidR="000014CB" w:rsidRPr="009F6EB1" w:rsidRDefault="000014CB" w:rsidP="00C948AC">
      <w:pPr>
        <w:numPr>
          <w:ilvl w:val="0"/>
          <w:numId w:val="4"/>
        </w:numPr>
        <w:autoSpaceDE w:val="0"/>
        <w:autoSpaceDN w:val="0"/>
        <w:adjustRightInd w:val="0"/>
      </w:pPr>
      <w:r w:rsidRPr="009F6EB1">
        <w:t xml:space="preserve">The participant should be wearing a short-sleeved shirt or roll her sleeve up. </w:t>
      </w:r>
    </w:p>
    <w:p w:rsidR="000014CB" w:rsidRPr="009F6EB1" w:rsidRDefault="000014CB" w:rsidP="000708EB">
      <w:pPr>
        <w:pStyle w:val="ListParagraph"/>
      </w:pPr>
    </w:p>
    <w:p w:rsidR="000014CB" w:rsidRPr="009F6EB1" w:rsidRDefault="000014CB" w:rsidP="001A040A">
      <w:pPr>
        <w:pStyle w:val="ListParagraph"/>
        <w:numPr>
          <w:ilvl w:val="0"/>
          <w:numId w:val="4"/>
        </w:numPr>
        <w:autoSpaceDE w:val="0"/>
        <w:autoSpaceDN w:val="0"/>
        <w:adjustRightInd w:val="0"/>
      </w:pPr>
      <w:r w:rsidRPr="009F6EB1">
        <w:t xml:space="preserve">Have the participant put on </w:t>
      </w:r>
      <w:r>
        <w:t>a</w:t>
      </w:r>
      <w:r w:rsidRPr="009F6EB1">
        <w:t xml:space="preserve"> glove</w:t>
      </w:r>
      <w:r>
        <w:t xml:space="preserve"> to protect the skin on her hand</w:t>
      </w:r>
      <w:r w:rsidRPr="009F6EB1">
        <w:t xml:space="preserve">. </w:t>
      </w:r>
    </w:p>
    <w:p w:rsidR="000014CB" w:rsidRPr="009F6EB1" w:rsidRDefault="000014CB" w:rsidP="000708EB">
      <w:pPr>
        <w:pStyle w:val="ListParagraph"/>
      </w:pPr>
    </w:p>
    <w:p w:rsidR="000014CB" w:rsidRPr="009F6EB1" w:rsidRDefault="000014CB" w:rsidP="000708EB">
      <w:pPr>
        <w:numPr>
          <w:ilvl w:val="0"/>
          <w:numId w:val="4"/>
        </w:numPr>
        <w:autoSpaceDE w:val="0"/>
        <w:autoSpaceDN w:val="0"/>
        <w:adjustRightInd w:val="0"/>
      </w:pPr>
      <w:r w:rsidRPr="009F6EB1">
        <w:t xml:space="preserve">Remove the </w:t>
      </w:r>
      <w:proofErr w:type="spellStart"/>
      <w:r>
        <w:t>Daavlin</w:t>
      </w:r>
      <w:proofErr w:type="spellEnd"/>
      <w:r>
        <w:t xml:space="preserve"> </w:t>
      </w:r>
      <w:r w:rsidRPr="009F6EB1">
        <w:t>patch</w:t>
      </w:r>
      <w:hyperlink w:anchor="_ENREF_1" w:tooltip="The Daavlin Company, 2012 #41" w:history="1">
        <w:r w:rsidR="000626CA">
          <w:fldChar w:fldCharType="begin"/>
        </w:r>
        <w:r>
          <w:instrText xml:space="preserve"> ADDIN EN.CITE &lt;EndNote&gt;&lt;Cite&gt;&lt;Author&gt;The Daavlin Company&lt;/Author&gt;&lt;Year&gt;2012&lt;/Year&gt;&lt;RecNum&gt;41&lt;/RecNum&gt;&lt;DisplayText&gt;&lt;style face="superscript"&gt;1&lt;/style&gt;&lt;/DisplayText&gt;&lt;record&gt;&lt;rec-number&gt;41&lt;/rec-number&gt;&lt;foreign-keys&gt;&lt;key app="EN" db-id="szft09rdopsx0seftxzpfav9ts9ww0dfearv"&gt;41&lt;/key&gt;&lt;/foreign-keys&gt;&lt;ref-type name="Web Page"&gt;12&lt;/ref-type&gt;&lt;contributors&gt;&lt;authors&gt;&lt;author&gt;The Daavlin Company,&lt;/author&gt;&lt;/authors&gt;&lt;/contributors&gt;&lt;titles&gt;&lt;title&gt;UV phototherapy lamps and accessories&lt;/title&gt;&lt;/titles&gt;&lt;volume&gt;2012&lt;/volume&gt;&lt;number&gt;May 3,&lt;/number&gt;&lt;dates&gt;&lt;year&gt;2012&lt;/year&gt;&lt;/dates&gt;&lt;urls&gt;&lt;related-urls&gt;&lt;url&gt;http://daavlin.com/our-products/uv-therapy-accesories/&lt;/url&gt;&lt;/related-urls&gt;&lt;/urls&gt;&lt;/record&gt;&lt;/Cite&gt;&lt;/EndNote&gt;</w:instrText>
        </w:r>
        <w:r w:rsidR="000626CA">
          <w:fldChar w:fldCharType="separate"/>
        </w:r>
        <w:r w:rsidRPr="00583464">
          <w:rPr>
            <w:noProof/>
            <w:vertAlign w:val="superscript"/>
          </w:rPr>
          <w:t>1</w:t>
        </w:r>
        <w:r w:rsidR="000626CA">
          <w:fldChar w:fldCharType="end"/>
        </w:r>
      </w:hyperlink>
      <w:r>
        <w:t xml:space="preserve"> </w:t>
      </w:r>
      <w:r w:rsidRPr="009F6EB1">
        <w:t>backing on the left and right sides of the patch, and place it on the inner lower arm just adjacent to the glove</w:t>
      </w:r>
      <w:ins w:id="4" w:author="Heckman, Carolyn J" w:date="2012-10-08T11:16:00Z">
        <w:r w:rsidR="004C56B5">
          <w:t>, avoiding any existing skin blemishes</w:t>
        </w:r>
      </w:ins>
      <w:r w:rsidRPr="009F6EB1">
        <w:t xml:space="preserve">. </w:t>
      </w:r>
    </w:p>
    <w:p w:rsidR="000014CB" w:rsidRPr="009F6EB1" w:rsidRDefault="000014CB" w:rsidP="000708EB">
      <w:pPr>
        <w:pStyle w:val="ListParagraph"/>
      </w:pPr>
    </w:p>
    <w:p w:rsidR="000014CB" w:rsidRPr="009F6EB1" w:rsidRDefault="000014CB" w:rsidP="00C948AC">
      <w:pPr>
        <w:numPr>
          <w:ilvl w:val="0"/>
          <w:numId w:val="4"/>
        </w:numPr>
        <w:autoSpaceDE w:val="0"/>
        <w:autoSpaceDN w:val="0"/>
        <w:adjustRightInd w:val="0"/>
      </w:pPr>
      <w:r w:rsidRPr="009F6EB1">
        <w:t xml:space="preserve">Cover any additional skin on the arm with the participant’s shirt or other material. </w:t>
      </w:r>
    </w:p>
    <w:p w:rsidR="000014CB" w:rsidRPr="009F6EB1" w:rsidRDefault="000014CB" w:rsidP="000708EB">
      <w:pPr>
        <w:pStyle w:val="ListParagraph"/>
        <w:ind w:left="0"/>
      </w:pPr>
    </w:p>
    <w:p w:rsidR="000014CB" w:rsidRPr="009F6EB1" w:rsidRDefault="000014CB" w:rsidP="00C948AC">
      <w:pPr>
        <w:pStyle w:val="ListParagraph"/>
        <w:numPr>
          <w:ilvl w:val="0"/>
          <w:numId w:val="4"/>
        </w:numPr>
      </w:pPr>
      <w:r w:rsidRPr="009F6EB1">
        <w:t>Place the arm so that the holes in the patch will be exposed to the UV light</w:t>
      </w:r>
      <w:r>
        <w:t xml:space="preserve"> source</w:t>
      </w:r>
      <w:r w:rsidRPr="009F6EB1">
        <w:t xml:space="preserve">. No other skin should be exposed to the UV light. </w:t>
      </w:r>
    </w:p>
    <w:p w:rsidR="000014CB" w:rsidRPr="009F6EB1" w:rsidRDefault="000014CB" w:rsidP="000708EB">
      <w:pPr>
        <w:pStyle w:val="ListParagraph"/>
      </w:pPr>
    </w:p>
    <w:p w:rsidR="000014CB" w:rsidRPr="009F6EB1" w:rsidRDefault="000014CB" w:rsidP="00C948AC">
      <w:pPr>
        <w:numPr>
          <w:ilvl w:val="0"/>
          <w:numId w:val="4"/>
        </w:numPr>
        <w:autoSpaceDE w:val="0"/>
        <w:autoSpaceDN w:val="0"/>
        <w:adjustRightInd w:val="0"/>
      </w:pPr>
      <w:r w:rsidRPr="009F6EB1">
        <w:t xml:space="preserve">Tell the participant she </w:t>
      </w:r>
      <w:del w:id="5" w:author="Heckman, Carolyn J" w:date="2012-10-08T11:22:00Z">
        <w:r w:rsidRPr="009F6EB1" w:rsidDel="00EA46DD">
          <w:delText>can take her arm out if she feels</w:delText>
        </w:r>
      </w:del>
      <w:ins w:id="6" w:author="Heckman, Carolyn J" w:date="2012-10-08T11:22:00Z">
        <w:r w:rsidR="00EA46DD">
          <w:t>will feel warmth but her arm will not be</w:t>
        </w:r>
      </w:ins>
      <w:r w:rsidRPr="009F6EB1">
        <w:t xml:space="preserve"> burning</w:t>
      </w:r>
      <w:ins w:id="7" w:author="Heckman, Carolyn J" w:date="2012-10-08T11:22:00Z">
        <w:r w:rsidR="00EA46DD">
          <w:t xml:space="preserve"> during the test</w:t>
        </w:r>
      </w:ins>
      <w:r w:rsidRPr="009F6EB1">
        <w:t xml:space="preserve">. </w:t>
      </w:r>
    </w:p>
    <w:p w:rsidR="000014CB" w:rsidRPr="009F6EB1" w:rsidRDefault="000014CB" w:rsidP="000708EB">
      <w:pPr>
        <w:autoSpaceDE w:val="0"/>
        <w:autoSpaceDN w:val="0"/>
        <w:adjustRightInd w:val="0"/>
      </w:pPr>
    </w:p>
    <w:p w:rsidR="000014CB" w:rsidRPr="009F6EB1" w:rsidRDefault="000014CB" w:rsidP="00C948AC">
      <w:pPr>
        <w:autoSpaceDE w:val="0"/>
        <w:autoSpaceDN w:val="0"/>
        <w:adjustRightInd w:val="0"/>
        <w:rPr>
          <w:u w:val="single"/>
        </w:rPr>
      </w:pPr>
      <w:r w:rsidRPr="009F6EB1">
        <w:rPr>
          <w:u w:val="single"/>
        </w:rPr>
        <w:t xml:space="preserve">2) Conducting </w:t>
      </w:r>
      <w:r>
        <w:rPr>
          <w:u w:val="single"/>
        </w:rPr>
        <w:t>UV</w:t>
      </w:r>
      <w:r w:rsidRPr="009F6EB1">
        <w:rPr>
          <w:u w:val="single"/>
        </w:rPr>
        <w:t xml:space="preserve"> exposure</w:t>
      </w:r>
    </w:p>
    <w:p w:rsidR="000014CB" w:rsidRPr="009F6EB1" w:rsidRDefault="000014CB" w:rsidP="00C948AC">
      <w:pPr>
        <w:autoSpaceDE w:val="0"/>
        <w:autoSpaceDN w:val="0"/>
        <w:adjustRightInd w:val="0"/>
      </w:pPr>
    </w:p>
    <w:p w:rsidR="000014CB" w:rsidRPr="009F6EB1" w:rsidRDefault="000014CB" w:rsidP="00194AA4">
      <w:pPr>
        <w:numPr>
          <w:ilvl w:val="0"/>
          <w:numId w:val="5"/>
        </w:numPr>
        <w:autoSpaceDE w:val="0"/>
        <w:autoSpaceDN w:val="0"/>
        <w:adjustRightInd w:val="0"/>
      </w:pPr>
      <w:r w:rsidRPr="009F6EB1">
        <w:t xml:space="preserve">Patch holes (e.g., 6) should be exposed to UV at intervals throughout the exposure period. </w:t>
      </w:r>
    </w:p>
    <w:p w:rsidR="000014CB" w:rsidRPr="009F6EB1" w:rsidRDefault="000014CB" w:rsidP="00194AA4">
      <w:pPr>
        <w:pStyle w:val="ListParagraph"/>
        <w:ind w:left="0"/>
      </w:pPr>
    </w:p>
    <w:p w:rsidR="000014CB" w:rsidRPr="009F6EB1" w:rsidRDefault="000014CB" w:rsidP="00E82CCB">
      <w:pPr>
        <w:numPr>
          <w:ilvl w:val="0"/>
          <w:numId w:val="5"/>
        </w:numPr>
        <w:autoSpaceDE w:val="0"/>
        <w:autoSpaceDN w:val="0"/>
        <w:adjustRightInd w:val="0"/>
      </w:pPr>
      <w:r w:rsidRPr="009F6EB1">
        <w:t xml:space="preserve">Start with </w:t>
      </w:r>
      <w:proofErr w:type="gramStart"/>
      <w:r w:rsidRPr="009F6EB1">
        <w:t>hole</w:t>
      </w:r>
      <w:proofErr w:type="gramEnd"/>
      <w:r w:rsidRPr="009F6EB1">
        <w:t xml:space="preserve"> 1 open. </w:t>
      </w:r>
    </w:p>
    <w:p w:rsidR="000014CB" w:rsidRPr="009F6EB1" w:rsidRDefault="000014CB" w:rsidP="009E7F31">
      <w:pPr>
        <w:pStyle w:val="ListParagraph"/>
      </w:pPr>
    </w:p>
    <w:p w:rsidR="000014CB" w:rsidRDefault="000014CB" w:rsidP="00E82CCB">
      <w:pPr>
        <w:numPr>
          <w:ilvl w:val="0"/>
          <w:numId w:val="5"/>
        </w:numPr>
        <w:autoSpaceDE w:val="0"/>
        <w:autoSpaceDN w:val="0"/>
        <w:adjustRightInd w:val="0"/>
      </w:pPr>
      <w:r>
        <w:t xml:space="preserve">Select the total duration of the exposure based on the manufacturer specifications for the light source and the participant’s Fitzpatrick </w:t>
      </w:r>
      <w:r w:rsidRPr="009F6EB1">
        <w:t>skin type</w:t>
      </w:r>
      <w:r>
        <w:t xml:space="preserve"> I-VI (very fair to very dark; Fitzpatrick, 1988).</w:t>
      </w:r>
      <w:hyperlink w:anchor="_ENREF_2" w:tooltip="Fitzpatrick, 1988 #38" w:history="1">
        <w:r w:rsidR="000626CA">
          <w:fldChar w:fldCharType="begin"/>
        </w:r>
        <w:r>
          <w:instrText xml:space="preserve"> ADDIN EN.CITE &lt;EndNote&gt;&lt;Cite&gt;&lt;Author&gt;Fitzpatrick&lt;/Author&gt;&lt;Year&gt;1988&lt;/Year&gt;&lt;RecNum&gt;38&lt;/RecNum&gt;&lt;DisplayText&gt;&lt;style face="superscript"&gt;2&lt;/style&gt;&lt;/DisplayText&gt;&lt;record&gt;&lt;rec-number&gt;38&lt;/rec-number&gt;&lt;foreign-keys&gt;&lt;key app="EN" db-id="szft09rdopsx0seftxzpfav9ts9ww0dfearv"&gt;38&lt;/key&gt;&lt;/foreign-keys&gt;&lt;ref-type name="Journal Article"&gt;17&lt;/ref-type&gt;&lt;contributors&gt;&lt;authors&gt;&lt;author&gt;Fitzpatrick, T. B.&lt;/author&gt;&lt;/authors&gt;&lt;/contributors&gt;&lt;auth-address&gt;Department of Dermatology, Harvard Medical School, Boston, MA 02114.&lt;/auth-address&gt;&lt;titles&gt;&lt;title&gt;The validity and practicality of sun-reactive skin types I through VI&lt;/title&gt;&lt;secondary-title&gt;Archives of Dermatology&lt;/secondary-title&gt;&lt;/titles&gt;&lt;periodical&gt;&lt;full-title&gt;Archives of Dermatology&lt;/full-title&gt;&lt;/periodical&gt;&lt;pages&gt;869-71&lt;/pages&gt;&lt;volume&gt;124&lt;/volume&gt;&lt;number&gt;6&lt;/number&gt;&lt;keywords&gt;&lt;keyword&gt;Dose-Response Relationship, Radiation&lt;/keyword&gt;&lt;keyword&gt;Erythema/*etiology&lt;/keyword&gt;&lt;keyword&gt;Humans&lt;/keyword&gt;&lt;keyword&gt;Methods&lt;/keyword&gt;&lt;keyword&gt;PUVA Therapy&lt;/keyword&gt;&lt;keyword&gt;Psoriasis/drug therapy&lt;/keyword&gt;&lt;keyword&gt;Skin/radiation effects&lt;/keyword&gt;&lt;keyword&gt;Skin Pigmentation/radiation effects&lt;/keyword&gt;&lt;keyword&gt;Sunburn/*etiology&lt;/keyword&gt;&lt;keyword&gt;*Sunlight&lt;/keyword&gt;&lt;keyword&gt;Ultraviolet Rays&lt;/keyword&gt;&lt;/keywords&gt;&lt;dates&gt;&lt;year&gt;1988&lt;/year&gt;&lt;pub-dates&gt;&lt;date&gt;Jun&lt;/date&gt;&lt;/pub-dates&gt;&lt;/dates&gt;&lt;accession-num&gt;3377516&lt;/accession-num&gt;&lt;urls&gt;&lt;related-urls&gt;&lt;url&gt;http://www.ncbi.nlm.nih.gov/entrez/query.fcgi?cmd=Retrieve&amp;amp;db=PubMed&amp;amp;dopt=Citation&amp;amp;list_uids=3377516 &lt;/url&gt;&lt;/related-urls&gt;&lt;/urls&gt;&lt;/record&gt;&lt;/Cite&gt;&lt;/EndNote&gt;</w:instrText>
        </w:r>
        <w:r w:rsidR="000626CA">
          <w:fldChar w:fldCharType="separate"/>
        </w:r>
        <w:r w:rsidRPr="00583464">
          <w:rPr>
            <w:noProof/>
            <w:vertAlign w:val="superscript"/>
          </w:rPr>
          <w:t>2</w:t>
        </w:r>
        <w:r w:rsidR="000626CA">
          <w:fldChar w:fldCharType="end"/>
        </w:r>
      </w:hyperlink>
      <w:r>
        <w:t xml:space="preserve"> Fairer skin is more likely to burn. </w:t>
      </w:r>
    </w:p>
    <w:p w:rsidR="000014CB" w:rsidRDefault="000014CB" w:rsidP="008A3BA1">
      <w:pPr>
        <w:pStyle w:val="ListParagraph"/>
      </w:pPr>
    </w:p>
    <w:p w:rsidR="000014CB" w:rsidRPr="009F6EB1" w:rsidRDefault="000014CB" w:rsidP="00E82CCB">
      <w:pPr>
        <w:numPr>
          <w:ilvl w:val="0"/>
          <w:numId w:val="5"/>
        </w:numPr>
        <w:autoSpaceDE w:val="0"/>
        <w:autoSpaceDN w:val="0"/>
        <w:adjustRightInd w:val="0"/>
      </w:pPr>
      <w:r w:rsidRPr="009F6EB1">
        <w:t xml:space="preserve">Set a timer for the total duration of exposure (e.g., 20 minutes). A second backup timer may also be used. Start the timer(s). </w:t>
      </w:r>
    </w:p>
    <w:p w:rsidR="000014CB" w:rsidRPr="009F6EB1" w:rsidRDefault="000014CB" w:rsidP="00E82CCB">
      <w:pPr>
        <w:autoSpaceDE w:val="0"/>
        <w:autoSpaceDN w:val="0"/>
        <w:adjustRightInd w:val="0"/>
        <w:ind w:left="720"/>
      </w:pPr>
    </w:p>
    <w:p w:rsidR="000014CB" w:rsidRPr="009F6EB1" w:rsidRDefault="000014CB" w:rsidP="00C948AC">
      <w:pPr>
        <w:numPr>
          <w:ilvl w:val="0"/>
          <w:numId w:val="5"/>
        </w:numPr>
        <w:autoSpaceDE w:val="0"/>
        <w:autoSpaceDN w:val="0"/>
        <w:adjustRightInd w:val="0"/>
      </w:pPr>
      <w:r>
        <w:t>For example, o</w:t>
      </w:r>
      <w:r w:rsidRPr="009F6EB1">
        <w:t xml:space="preserve">pen </w:t>
      </w:r>
      <w:r w:rsidRPr="009F6EB1">
        <w:rPr>
          <w:lang w:val="sv-SE"/>
        </w:rPr>
        <w:t xml:space="preserve">hole 2 after </w:t>
      </w:r>
      <w:del w:id="8" w:author="Heckman, Carolyn J" w:date="2012-10-08T13:32:00Z">
        <w:r w:rsidRPr="009F6EB1" w:rsidDel="001D65A6">
          <w:rPr>
            <w:lang w:val="sv-SE"/>
          </w:rPr>
          <w:delText xml:space="preserve">4 </w:delText>
        </w:r>
      </w:del>
      <w:ins w:id="9" w:author="Heckman, Carolyn J" w:date="2012-10-08T13:32:00Z">
        <w:r w:rsidR="001D65A6">
          <w:rPr>
            <w:lang w:val="sv-SE"/>
          </w:rPr>
          <w:t>2</w:t>
        </w:r>
        <w:r w:rsidR="001D65A6" w:rsidRPr="009F6EB1">
          <w:rPr>
            <w:lang w:val="sv-SE"/>
          </w:rPr>
          <w:t xml:space="preserve"> </w:t>
        </w:r>
      </w:ins>
      <w:r w:rsidRPr="009F6EB1">
        <w:rPr>
          <w:lang w:val="sv-SE"/>
        </w:rPr>
        <w:t xml:space="preserve">minutes, open </w:t>
      </w:r>
      <w:proofErr w:type="gramStart"/>
      <w:r w:rsidRPr="009F6EB1">
        <w:rPr>
          <w:lang w:val="sv-SE"/>
        </w:rPr>
        <w:t>hole</w:t>
      </w:r>
      <w:proofErr w:type="gramEnd"/>
      <w:r w:rsidRPr="009F6EB1">
        <w:rPr>
          <w:lang w:val="sv-SE"/>
        </w:rPr>
        <w:t xml:space="preserve"> 3 after </w:t>
      </w:r>
      <w:del w:id="10" w:author="Heckman, Carolyn J" w:date="2012-10-08T13:32:00Z">
        <w:r w:rsidRPr="009F6EB1" w:rsidDel="001D65A6">
          <w:rPr>
            <w:lang w:val="sv-SE"/>
          </w:rPr>
          <w:delText xml:space="preserve">8 </w:delText>
        </w:r>
      </w:del>
      <w:ins w:id="11" w:author="Heckman, Carolyn J" w:date="2012-10-08T13:32:00Z">
        <w:r w:rsidR="001D65A6">
          <w:rPr>
            <w:lang w:val="sv-SE"/>
          </w:rPr>
          <w:t>4</w:t>
        </w:r>
        <w:r w:rsidR="001D65A6" w:rsidRPr="009F6EB1">
          <w:rPr>
            <w:lang w:val="sv-SE"/>
          </w:rPr>
          <w:t xml:space="preserve"> </w:t>
        </w:r>
      </w:ins>
      <w:r w:rsidRPr="009F6EB1">
        <w:rPr>
          <w:lang w:val="sv-SE"/>
        </w:rPr>
        <w:t xml:space="preserve">minutes, open hole 4 after </w:t>
      </w:r>
      <w:del w:id="12" w:author="Heckman, Carolyn J" w:date="2012-10-08T13:33:00Z">
        <w:r w:rsidRPr="009F6EB1" w:rsidDel="001D65A6">
          <w:rPr>
            <w:lang w:val="sv-SE"/>
          </w:rPr>
          <w:delText xml:space="preserve">12 </w:delText>
        </w:r>
      </w:del>
      <w:ins w:id="13" w:author="Heckman, Carolyn J" w:date="2012-10-08T13:33:00Z">
        <w:r w:rsidR="001D65A6">
          <w:rPr>
            <w:lang w:val="sv-SE"/>
          </w:rPr>
          <w:t>8</w:t>
        </w:r>
        <w:r w:rsidR="001D65A6" w:rsidRPr="009F6EB1">
          <w:rPr>
            <w:lang w:val="sv-SE"/>
          </w:rPr>
          <w:t xml:space="preserve"> </w:t>
        </w:r>
      </w:ins>
      <w:r w:rsidRPr="009F6EB1">
        <w:rPr>
          <w:lang w:val="sv-SE"/>
        </w:rPr>
        <w:t xml:space="preserve">minutes, open hole 5 after </w:t>
      </w:r>
      <w:del w:id="14" w:author="Heckman, Carolyn J" w:date="2012-10-08T13:33:00Z">
        <w:r w:rsidRPr="009F6EB1" w:rsidDel="001D65A6">
          <w:rPr>
            <w:lang w:val="sv-SE"/>
          </w:rPr>
          <w:delText xml:space="preserve">16 </w:delText>
        </w:r>
      </w:del>
      <w:ins w:id="15" w:author="Heckman, Carolyn J" w:date="2012-10-08T13:33:00Z">
        <w:r w:rsidR="001D65A6">
          <w:rPr>
            <w:lang w:val="sv-SE"/>
          </w:rPr>
          <w:t>12</w:t>
        </w:r>
        <w:r w:rsidR="001D65A6" w:rsidRPr="009F6EB1">
          <w:rPr>
            <w:lang w:val="sv-SE"/>
          </w:rPr>
          <w:t xml:space="preserve"> </w:t>
        </w:r>
      </w:ins>
      <w:r w:rsidRPr="009F6EB1">
        <w:rPr>
          <w:lang w:val="sv-SE"/>
        </w:rPr>
        <w:t xml:space="preserve">minutes, and open hole 6 after </w:t>
      </w:r>
      <w:del w:id="16" w:author="Heckman, Carolyn J" w:date="2012-10-08T13:33:00Z">
        <w:r w:rsidRPr="009F6EB1" w:rsidDel="001D65A6">
          <w:rPr>
            <w:lang w:val="sv-SE"/>
          </w:rPr>
          <w:delText xml:space="preserve">18 </w:delText>
        </w:r>
      </w:del>
      <w:ins w:id="17" w:author="Heckman, Carolyn J" w:date="2012-10-08T13:33:00Z">
        <w:r w:rsidR="001D65A6">
          <w:rPr>
            <w:lang w:val="sv-SE"/>
          </w:rPr>
          <w:t>16</w:t>
        </w:r>
        <w:r w:rsidR="001D65A6" w:rsidRPr="009F6EB1">
          <w:rPr>
            <w:lang w:val="sv-SE"/>
          </w:rPr>
          <w:t xml:space="preserve"> </w:t>
        </w:r>
      </w:ins>
      <w:r w:rsidRPr="009F6EB1">
        <w:rPr>
          <w:lang w:val="sv-SE"/>
        </w:rPr>
        <w:t xml:space="preserve">minutes. Thus, the skin UV exposure times will be 20 minutes for hole 1, 18 minutes for </w:t>
      </w:r>
      <w:r w:rsidRPr="009F6EB1">
        <w:rPr>
          <w:lang w:val="sv-SE"/>
        </w:rPr>
        <w:lastRenderedPageBreak/>
        <w:t xml:space="preserve">hole 2, 16 minutes for hole 3, 12 minutes for hole 4, 8 minutes for hole 5, and 4 minutes for hole 6. </w:t>
      </w:r>
    </w:p>
    <w:p w:rsidR="000014CB" w:rsidRPr="009F6EB1" w:rsidRDefault="000014CB" w:rsidP="00C948AC">
      <w:pPr>
        <w:autoSpaceDE w:val="0"/>
        <w:autoSpaceDN w:val="0"/>
        <w:adjustRightInd w:val="0"/>
        <w:rPr>
          <w:b/>
        </w:rPr>
      </w:pPr>
    </w:p>
    <w:p w:rsidR="000014CB" w:rsidRPr="009F6EB1" w:rsidRDefault="000014CB" w:rsidP="00C948AC">
      <w:pPr>
        <w:numPr>
          <w:ilvl w:val="0"/>
          <w:numId w:val="5"/>
        </w:numPr>
      </w:pPr>
      <w:r w:rsidRPr="009F6EB1">
        <w:t xml:space="preserve">In order to more easily identify the exposed areas after 24-48 hours, mark the skin exposed on the far edge of the first and last holes of the patch and ask the participant to not wash off the marks until after the skin is examined. </w:t>
      </w:r>
    </w:p>
    <w:p w:rsidR="000014CB" w:rsidRPr="009F6EB1" w:rsidRDefault="000014CB" w:rsidP="00E82CCB">
      <w:pPr>
        <w:pStyle w:val="ListParagraph"/>
      </w:pPr>
    </w:p>
    <w:p w:rsidR="000014CB" w:rsidRPr="009F6EB1" w:rsidRDefault="000014CB" w:rsidP="00E82CCB">
      <w:pPr>
        <w:numPr>
          <w:ilvl w:val="0"/>
          <w:numId w:val="5"/>
        </w:numPr>
      </w:pPr>
      <w:r w:rsidRPr="009F6EB1">
        <w:t xml:space="preserve">Have the participant remove the glove and patch. </w:t>
      </w:r>
    </w:p>
    <w:p w:rsidR="000014CB" w:rsidRPr="009F6EB1" w:rsidRDefault="000014CB" w:rsidP="009E7F31">
      <w:pPr>
        <w:pStyle w:val="ListParagraph"/>
      </w:pPr>
    </w:p>
    <w:p w:rsidR="000014CB" w:rsidRPr="009F6EB1" w:rsidRDefault="000014CB" w:rsidP="00E82CCB">
      <w:pPr>
        <w:numPr>
          <w:ilvl w:val="0"/>
          <w:numId w:val="5"/>
        </w:numPr>
      </w:pPr>
      <w:r w:rsidRPr="009F6EB1">
        <w:t xml:space="preserve">Reiterate to the participant that the skin must be reexamined in 24-48 hours. </w:t>
      </w:r>
    </w:p>
    <w:p w:rsidR="000014CB" w:rsidRPr="009F6EB1" w:rsidRDefault="000014CB" w:rsidP="00E82CCB">
      <w:pPr>
        <w:pStyle w:val="ListParagraph"/>
      </w:pPr>
    </w:p>
    <w:p w:rsidR="000014CB" w:rsidRPr="009F6EB1" w:rsidRDefault="000014CB" w:rsidP="00C948AC">
      <w:pPr>
        <w:rPr>
          <w:u w:val="single"/>
        </w:rPr>
      </w:pPr>
      <w:r w:rsidRPr="009F6EB1">
        <w:rPr>
          <w:u w:val="single"/>
        </w:rPr>
        <w:t xml:space="preserve">3) </w:t>
      </w:r>
      <w:r>
        <w:rPr>
          <w:u w:val="single"/>
        </w:rPr>
        <w:t>Assessing the MED</w:t>
      </w:r>
    </w:p>
    <w:p w:rsidR="000014CB" w:rsidRPr="009F6EB1" w:rsidRDefault="000014CB" w:rsidP="00C948AC"/>
    <w:p w:rsidR="000014CB" w:rsidRPr="009F6EB1" w:rsidRDefault="000014CB" w:rsidP="004253D5">
      <w:pPr>
        <w:numPr>
          <w:ilvl w:val="0"/>
          <w:numId w:val="3"/>
        </w:numPr>
      </w:pPr>
      <w:r w:rsidRPr="009F6EB1">
        <w:t xml:space="preserve">After 24-48 hours, examine the exposed areas of skin. Red or pink skin indicates </w:t>
      </w:r>
      <w:proofErr w:type="spellStart"/>
      <w:r w:rsidRPr="009F6EB1">
        <w:t>erythema</w:t>
      </w:r>
      <w:proofErr w:type="spellEnd"/>
      <w:r w:rsidRPr="009F6EB1">
        <w:t xml:space="preserve"> or burning. </w:t>
      </w:r>
      <w:proofErr w:type="spellStart"/>
      <w:r w:rsidRPr="009F6EB1">
        <w:t>Erythemetous</w:t>
      </w:r>
      <w:proofErr w:type="spellEnd"/>
      <w:r w:rsidRPr="009F6EB1">
        <w:t xml:space="preserve"> skin exposed to the shortest duration of UV is defined as the minimal </w:t>
      </w:r>
      <w:proofErr w:type="spellStart"/>
      <w:r w:rsidRPr="009F6EB1">
        <w:t>erythema</w:t>
      </w:r>
      <w:proofErr w:type="spellEnd"/>
      <w:r w:rsidRPr="009F6EB1">
        <w:t xml:space="preserve"> dose or MED. </w:t>
      </w:r>
    </w:p>
    <w:p w:rsidR="000014CB" w:rsidRPr="009F6EB1" w:rsidRDefault="000014CB" w:rsidP="00F86889">
      <w:pPr>
        <w:ind w:left="720"/>
      </w:pPr>
    </w:p>
    <w:p w:rsidR="000014CB" w:rsidRPr="009F6EB1" w:rsidRDefault="000014CB" w:rsidP="00F86889">
      <w:pPr>
        <w:numPr>
          <w:ilvl w:val="0"/>
          <w:numId w:val="3"/>
        </w:numPr>
      </w:pPr>
      <w:r w:rsidRPr="009F6EB1">
        <w:t xml:space="preserve">Future exposures to UV should be for durations shorter than the MED to avoid burning. </w:t>
      </w:r>
    </w:p>
    <w:p w:rsidR="000014CB" w:rsidRPr="009F6EB1" w:rsidRDefault="000014CB" w:rsidP="004253D5">
      <w:pPr>
        <w:pStyle w:val="ListParagraph"/>
      </w:pPr>
    </w:p>
    <w:p w:rsidR="000014CB" w:rsidRPr="009F6EB1" w:rsidRDefault="000014CB" w:rsidP="00F86889">
      <w:pPr>
        <w:numPr>
          <w:ilvl w:val="0"/>
          <w:numId w:val="3"/>
        </w:numPr>
      </w:pPr>
      <w:r w:rsidRPr="009F6EB1">
        <w:t xml:space="preserve">If the areas of exposure are difficult to identify, you may want to put the patch back on using the marks to align with the exposed skin. This is also helpful if using a skin color measurement device such as a spectrophotometer. </w:t>
      </w:r>
    </w:p>
    <w:p w:rsidR="000014CB" w:rsidRPr="009F6EB1" w:rsidRDefault="000014CB" w:rsidP="00C01BEE">
      <w:pPr>
        <w:pStyle w:val="ListParagraph"/>
      </w:pPr>
    </w:p>
    <w:p w:rsidR="000014CB" w:rsidRPr="009F6EB1" w:rsidRDefault="000014CB" w:rsidP="00CB106B">
      <w:pPr>
        <w:numPr>
          <w:ilvl w:val="0"/>
          <w:numId w:val="3"/>
        </w:numPr>
      </w:pPr>
      <w:r w:rsidRPr="009F6EB1">
        <w:t xml:space="preserve">Spectrophotometers provide measures of L* (darkness) and b* (hue). </w:t>
      </w:r>
      <w:proofErr w:type="gramStart"/>
      <w:r w:rsidRPr="009F6EB1">
        <w:t>a</w:t>
      </w:r>
      <w:proofErr w:type="gramEnd"/>
      <w:r w:rsidRPr="009F6EB1">
        <w:t xml:space="preserve">* refers to the redness of the skin. A higher a* value indicates redder skin. </w:t>
      </w:r>
    </w:p>
    <w:p w:rsidR="000014CB" w:rsidRPr="009F6EB1" w:rsidRDefault="000014CB" w:rsidP="00CB106B">
      <w:pPr>
        <w:pStyle w:val="ListParagraph"/>
      </w:pPr>
    </w:p>
    <w:p w:rsidR="000014CB" w:rsidRPr="009F6EB1" w:rsidRDefault="000014CB" w:rsidP="00F86889">
      <w:pPr>
        <w:numPr>
          <w:ilvl w:val="0"/>
          <w:numId w:val="3"/>
        </w:numPr>
      </w:pPr>
      <w:r w:rsidRPr="009F6EB1">
        <w:t xml:space="preserve">If using a skin color measurement device such as a spectrophotometer, place the spectrophotometer aperture in the center of the hole to be measured. </w:t>
      </w:r>
    </w:p>
    <w:p w:rsidR="000014CB" w:rsidRPr="009F6EB1" w:rsidRDefault="000014CB" w:rsidP="00F86889"/>
    <w:p w:rsidR="000014CB" w:rsidRPr="009F6EB1" w:rsidRDefault="000014CB" w:rsidP="00D373DA">
      <w:pPr>
        <w:numPr>
          <w:ilvl w:val="0"/>
          <w:numId w:val="3"/>
        </w:numPr>
      </w:pPr>
      <w:r w:rsidRPr="009F6EB1">
        <w:t>Measure each of the 6 exposure areas in numerical order and one unexposed area near the others</w:t>
      </w:r>
      <w:r>
        <w:t xml:space="preserve"> for comparison</w:t>
      </w:r>
      <w:r w:rsidRPr="009F6EB1">
        <w:t>. Try to measure the center of each hole but not a freckle or mole or other non-UV discolorations</w:t>
      </w:r>
      <w:r>
        <w:t>.</w:t>
      </w:r>
      <w:r w:rsidRPr="009F6EB1">
        <w:t xml:space="preserve"> Label each of the measurements. The measurement from the unexposed area should be labeled 0 </w:t>
      </w:r>
      <w:r>
        <w:t xml:space="preserve">minutes </w:t>
      </w:r>
      <w:r w:rsidRPr="009F6EB1">
        <w:t xml:space="preserve">and </w:t>
      </w:r>
      <w:r>
        <w:t xml:space="preserve">be </w:t>
      </w:r>
      <w:r w:rsidRPr="009F6EB1">
        <w:t xml:space="preserve">listed next to area 6 (the </w:t>
      </w:r>
      <w:r>
        <w:t xml:space="preserve">shortest exposure area - </w:t>
      </w:r>
      <w:r w:rsidRPr="009F6EB1">
        <w:t>4 minute</w:t>
      </w:r>
      <w:r>
        <w:t>s</w:t>
      </w:r>
      <w:r w:rsidRPr="009F6EB1">
        <w:t>).</w:t>
      </w:r>
    </w:p>
    <w:p w:rsidR="000014CB" w:rsidRPr="009F6EB1" w:rsidRDefault="000014CB" w:rsidP="00C01BEE">
      <w:pPr>
        <w:pStyle w:val="ListParagraph"/>
      </w:pPr>
    </w:p>
    <w:p w:rsidR="000014CB" w:rsidRPr="009F6EB1" w:rsidRDefault="000014CB" w:rsidP="00D373DA">
      <w:pPr>
        <w:numPr>
          <w:ilvl w:val="0"/>
          <w:numId w:val="3"/>
        </w:numPr>
      </w:pPr>
      <w:r w:rsidRPr="009F6EB1">
        <w:t xml:space="preserve">Increases in a* values should correspond with increases in UV exposure duration. Try re-measuring values that are not in </w:t>
      </w:r>
      <w:r>
        <w:t>corresponding</w:t>
      </w:r>
      <w:r w:rsidRPr="009F6EB1">
        <w:t xml:space="preserve"> order. </w:t>
      </w:r>
    </w:p>
    <w:p w:rsidR="000014CB" w:rsidRPr="009F6EB1" w:rsidRDefault="000014CB" w:rsidP="00C3365B">
      <w:pPr>
        <w:pStyle w:val="ListParagraph"/>
      </w:pPr>
    </w:p>
    <w:p w:rsidR="000014CB" w:rsidRPr="009F6EB1" w:rsidRDefault="000014CB" w:rsidP="00CB106B">
      <w:pPr>
        <w:numPr>
          <w:ilvl w:val="0"/>
          <w:numId w:val="3"/>
        </w:numPr>
      </w:pPr>
      <w:r w:rsidRPr="009F6EB1">
        <w:t xml:space="preserve">A 2.5 point difference in </w:t>
      </w:r>
      <w:proofErr w:type="gramStart"/>
      <w:r w:rsidRPr="009F6EB1">
        <w:t>the a</w:t>
      </w:r>
      <w:proofErr w:type="gramEnd"/>
      <w:r w:rsidRPr="009F6EB1">
        <w:t>* of unexposed skin compared to exposed skin indicates a significant difference in redness, suggesting potential burning.</w:t>
      </w:r>
    </w:p>
    <w:p w:rsidR="000014CB" w:rsidRPr="009F6EB1" w:rsidRDefault="000014CB" w:rsidP="00CB106B">
      <w:pPr>
        <w:pStyle w:val="ListParagraph"/>
      </w:pPr>
    </w:p>
    <w:p w:rsidR="000014CB" w:rsidRPr="009F6EB1" w:rsidRDefault="000014CB" w:rsidP="004F767A">
      <w:pPr>
        <w:numPr>
          <w:ilvl w:val="0"/>
          <w:numId w:val="3"/>
        </w:numPr>
      </w:pPr>
      <w:r w:rsidRPr="009F6EB1">
        <w:t xml:space="preserve">Add 2.5 to the lowest a* value. Anything at or above this value would be considered potentially burning. The lowest exposure time above this value is considered the MED. </w:t>
      </w:r>
    </w:p>
    <w:p w:rsidR="000014CB" w:rsidRPr="001A040A" w:rsidRDefault="000014CB" w:rsidP="001A040A">
      <w:pPr>
        <w:pStyle w:val="NormalWeb"/>
      </w:pPr>
      <w:r w:rsidRPr="009F6EB1">
        <w:rPr>
          <w:b/>
          <w:bCs/>
        </w:rPr>
        <w:lastRenderedPageBreak/>
        <w:t xml:space="preserve">Representative Results: </w:t>
      </w:r>
    </w:p>
    <w:p w:rsidR="00126D6A" w:rsidRDefault="00126D6A" w:rsidP="00720A9D">
      <w:pPr>
        <w:pStyle w:val="NormalWeb"/>
        <w:rPr>
          <w:iCs/>
        </w:rPr>
      </w:pPr>
      <w:r>
        <w:rPr>
          <w:iCs/>
        </w:rPr>
        <w:t>[Insert Figure 1 about here]</w:t>
      </w:r>
    </w:p>
    <w:p w:rsidR="00246A88" w:rsidRPr="006C4B13" w:rsidRDefault="00246A88" w:rsidP="00246A88">
      <w:pPr>
        <w:pStyle w:val="NormalWeb"/>
        <w:rPr>
          <w:bCs/>
        </w:rPr>
      </w:pPr>
      <w:r>
        <w:rPr>
          <w:bCs/>
        </w:rPr>
        <w:t>Figure 1</w:t>
      </w:r>
      <w:r w:rsidRPr="006C4B13">
        <w:rPr>
          <w:bCs/>
        </w:rPr>
        <w:t xml:space="preserve"> shows the three steps of conducting MED testing: preparing for UV exposure, conducting UV exposure, and assessing the MED. </w:t>
      </w:r>
    </w:p>
    <w:p w:rsidR="004F767A" w:rsidRDefault="00246A88" w:rsidP="00246A88">
      <w:pPr>
        <w:pStyle w:val="NormalWeb"/>
        <w:rPr>
          <w:iCs/>
        </w:rPr>
      </w:pPr>
      <w:r>
        <w:rPr>
          <w:iCs/>
        </w:rPr>
        <w:t xml:space="preserve"> </w:t>
      </w:r>
      <w:r w:rsidR="004F767A">
        <w:rPr>
          <w:iCs/>
        </w:rPr>
        <w:t>[Insert Figure 2 about here]</w:t>
      </w:r>
    </w:p>
    <w:p w:rsidR="004F767A" w:rsidRPr="00314DB4" w:rsidRDefault="004F767A" w:rsidP="004F767A">
      <w:pPr>
        <w:pStyle w:val="NormalWeb"/>
        <w:rPr>
          <w:bCs/>
        </w:rPr>
      </w:pPr>
      <w:r w:rsidRPr="00314DB4">
        <w:rPr>
          <w:bCs/>
        </w:rPr>
        <w:t xml:space="preserve">Figure 2 shows the </w:t>
      </w:r>
      <w:proofErr w:type="spellStart"/>
      <w:r w:rsidRPr="00314DB4">
        <w:rPr>
          <w:bCs/>
        </w:rPr>
        <w:t>Daavlin</w:t>
      </w:r>
      <w:proofErr w:type="spellEnd"/>
      <w:r w:rsidRPr="00314DB4">
        <w:rPr>
          <w:bCs/>
        </w:rPr>
        <w:t xml:space="preserve"> patch on a forearm with one sticker removed for UV exposure. The subsequent five stickers would </w:t>
      </w:r>
      <w:r>
        <w:rPr>
          <w:bCs/>
        </w:rPr>
        <w:t xml:space="preserve">then </w:t>
      </w:r>
      <w:r w:rsidRPr="00314DB4">
        <w:rPr>
          <w:bCs/>
        </w:rPr>
        <w:t xml:space="preserve">be removed at varying time-points to expose the skin to varying durations of UV. </w:t>
      </w:r>
    </w:p>
    <w:p w:rsidR="00126D6A" w:rsidRDefault="004F767A" w:rsidP="004F767A">
      <w:pPr>
        <w:pStyle w:val="NormalWeb"/>
        <w:rPr>
          <w:iCs/>
        </w:rPr>
      </w:pPr>
      <w:r>
        <w:rPr>
          <w:iCs/>
        </w:rPr>
        <w:t xml:space="preserve"> </w:t>
      </w:r>
      <w:r w:rsidR="00126D6A">
        <w:rPr>
          <w:iCs/>
        </w:rPr>
        <w:t>[Insert Table 1 about here]</w:t>
      </w:r>
    </w:p>
    <w:p w:rsidR="004F767A" w:rsidRPr="004F767A" w:rsidRDefault="00126D6A" w:rsidP="004F767A">
      <w:pPr>
        <w:pStyle w:val="NormalWeb"/>
        <w:rPr>
          <w:iCs/>
        </w:rPr>
      </w:pPr>
      <w:r w:rsidRPr="00BB6E2A">
        <w:rPr>
          <w:iCs/>
        </w:rPr>
        <w:t xml:space="preserve">Table 1 shows sample spectrophotometer a* values and corresponding durations of UV exposure for each of the six patch openings. Note that </w:t>
      </w:r>
      <w:proofErr w:type="gramStart"/>
      <w:r w:rsidRPr="00BB6E2A">
        <w:rPr>
          <w:iCs/>
        </w:rPr>
        <w:t>the a</w:t>
      </w:r>
      <w:proofErr w:type="gramEnd"/>
      <w:r w:rsidRPr="00BB6E2A">
        <w:rPr>
          <w:iCs/>
        </w:rPr>
        <w:t xml:space="preserve">* values increase with increasing exposure to UV. There is also greater than a 2.5 point difference in a* values indicating that the MED has been reached. </w:t>
      </w:r>
      <w:r w:rsidR="004F767A" w:rsidRPr="009F6EB1">
        <w:t xml:space="preserve">According to the sample data in Table 1, the lowest skin reading is 6.86. 6.86 + 2.5 = 9.36. Thus, anything at or above 9.36 would be considered potentially burning. The reading at 18 minutes is 9.53, which is above 9.36 and is thus considered the MED. </w:t>
      </w:r>
    </w:p>
    <w:p w:rsidR="004F767A" w:rsidRDefault="004F767A" w:rsidP="004F767A">
      <w:pPr>
        <w:pStyle w:val="NormalWeb"/>
        <w:rPr>
          <w:iCs/>
        </w:rPr>
      </w:pPr>
      <w:r>
        <w:rPr>
          <w:iCs/>
        </w:rPr>
        <w:t>[Insert Figure 3 about here]</w:t>
      </w:r>
    </w:p>
    <w:p w:rsidR="004F767A" w:rsidRDefault="004F767A" w:rsidP="004F767A">
      <w:pPr>
        <w:pStyle w:val="NormalWeb"/>
        <w:rPr>
          <w:bCs/>
        </w:rPr>
      </w:pPr>
      <w:r>
        <w:rPr>
          <w:bCs/>
        </w:rPr>
        <w:t>Figure 3 shows visible UV exposure on a</w:t>
      </w:r>
      <w:r w:rsidRPr="00CA49B5">
        <w:rPr>
          <w:bCs/>
        </w:rPr>
        <w:t xml:space="preserve"> </w:t>
      </w:r>
      <w:r>
        <w:rPr>
          <w:bCs/>
        </w:rPr>
        <w:t>fore</w:t>
      </w:r>
      <w:r w:rsidRPr="00CA49B5">
        <w:rPr>
          <w:bCs/>
        </w:rPr>
        <w:t xml:space="preserve">arm. </w:t>
      </w:r>
      <w:r>
        <w:rPr>
          <w:bCs/>
        </w:rPr>
        <w:t xml:space="preserve">Six squares of skin were exposed to UV in between the two black dots using the </w:t>
      </w:r>
      <w:proofErr w:type="spellStart"/>
      <w:r>
        <w:rPr>
          <w:bCs/>
        </w:rPr>
        <w:t>Daavlin</w:t>
      </w:r>
      <w:proofErr w:type="spellEnd"/>
      <w:r>
        <w:rPr>
          <w:bCs/>
        </w:rPr>
        <w:t xml:space="preserve"> patch. On the left side of the image are the areas that were exposed the longest (i.e., the lower left square </w:t>
      </w:r>
      <w:r w:rsidR="006A2A4F">
        <w:rPr>
          <w:bCs/>
        </w:rPr>
        <w:t xml:space="preserve">#1 </w:t>
      </w:r>
      <w:r>
        <w:rPr>
          <w:bCs/>
        </w:rPr>
        <w:t xml:space="preserve">for 20 minutes and the upper left square </w:t>
      </w:r>
      <w:r w:rsidR="006A2A4F">
        <w:rPr>
          <w:bCs/>
        </w:rPr>
        <w:t xml:space="preserve">#2 </w:t>
      </w:r>
      <w:r>
        <w:rPr>
          <w:bCs/>
        </w:rPr>
        <w:t xml:space="preserve">for 18 minutes). Squares </w:t>
      </w:r>
      <w:r w:rsidR="009C6D4D">
        <w:rPr>
          <w:bCs/>
        </w:rPr>
        <w:t>#</w:t>
      </w:r>
      <w:r>
        <w:rPr>
          <w:bCs/>
        </w:rPr>
        <w:t xml:space="preserve">1 and 2 appear somewhat red, </w:t>
      </w:r>
      <w:r w:rsidR="006A2A4F">
        <w:rPr>
          <w:bCs/>
        </w:rPr>
        <w:t xml:space="preserve">whereas the remainder do not, </w:t>
      </w:r>
      <w:r>
        <w:rPr>
          <w:bCs/>
        </w:rPr>
        <w:t xml:space="preserve">indicating that the MED is 18 minutes (square </w:t>
      </w:r>
      <w:r w:rsidR="009C6D4D">
        <w:rPr>
          <w:bCs/>
        </w:rPr>
        <w:t>#</w:t>
      </w:r>
      <w:r>
        <w:rPr>
          <w:bCs/>
        </w:rPr>
        <w:t>2)</w:t>
      </w:r>
    </w:p>
    <w:p w:rsidR="004F767A" w:rsidRDefault="004F767A" w:rsidP="004F767A">
      <w:pPr>
        <w:pStyle w:val="NormalWeb"/>
        <w:rPr>
          <w:iCs/>
        </w:rPr>
      </w:pPr>
      <w:r>
        <w:rPr>
          <w:iCs/>
        </w:rPr>
        <w:t xml:space="preserve"> [Insert Table 2 about here]</w:t>
      </w:r>
    </w:p>
    <w:p w:rsidR="004F767A" w:rsidRPr="006A2A4F" w:rsidRDefault="004F767A" w:rsidP="006A2A4F">
      <w:pPr>
        <w:pStyle w:val="NormalWeb"/>
        <w:rPr>
          <w:iCs/>
        </w:rPr>
      </w:pPr>
      <w:r w:rsidRPr="00BB6E2A">
        <w:rPr>
          <w:iCs/>
        </w:rPr>
        <w:t>Ta</w:t>
      </w:r>
      <w:r>
        <w:rPr>
          <w:iCs/>
        </w:rPr>
        <w:t>ble 2</w:t>
      </w:r>
      <w:r w:rsidRPr="00BB6E2A">
        <w:rPr>
          <w:iCs/>
        </w:rPr>
        <w:t xml:space="preserve"> shows sample spectrophotometer a* values</w:t>
      </w:r>
      <w:r>
        <w:rPr>
          <w:iCs/>
        </w:rPr>
        <w:t xml:space="preserve">, except the MED in this example has not been reached. </w:t>
      </w:r>
      <w:r w:rsidRPr="009F6EB1">
        <w:t>A lack of a 2.5 point difference in a*</w:t>
      </w:r>
      <w:r w:rsidR="009C6D4D">
        <w:t xml:space="preserve"> values</w:t>
      </w:r>
      <w:r w:rsidRPr="009F6EB1">
        <w:t xml:space="preserve"> indicates that burning did not occur and that the MED was not met (i.e., the participant did not burn even at the longest UV exposure duration). </w:t>
      </w:r>
      <w:r w:rsidR="006A2A4F">
        <w:rPr>
          <w:iCs/>
        </w:rPr>
        <w:t xml:space="preserve">Thus, we would not expect to see any visible red areas. </w:t>
      </w:r>
    </w:p>
    <w:p w:rsidR="004F767A" w:rsidRDefault="004F767A" w:rsidP="004F767A">
      <w:pPr>
        <w:pStyle w:val="NormalWeb"/>
        <w:rPr>
          <w:iCs/>
        </w:rPr>
      </w:pPr>
      <w:r>
        <w:rPr>
          <w:iCs/>
        </w:rPr>
        <w:t xml:space="preserve"> [Insert Table 3 about here]</w:t>
      </w:r>
    </w:p>
    <w:p w:rsidR="000014CB" w:rsidRPr="004F767A" w:rsidRDefault="004F767A" w:rsidP="004F767A">
      <w:pPr>
        <w:pStyle w:val="NormalWeb"/>
        <w:rPr>
          <w:iCs/>
        </w:rPr>
      </w:pPr>
      <w:r w:rsidRPr="00BB6E2A">
        <w:rPr>
          <w:iCs/>
        </w:rPr>
        <w:t>Ta</w:t>
      </w:r>
      <w:r>
        <w:rPr>
          <w:iCs/>
        </w:rPr>
        <w:t>ble 3</w:t>
      </w:r>
      <w:r w:rsidRPr="00BB6E2A">
        <w:rPr>
          <w:iCs/>
        </w:rPr>
        <w:t xml:space="preserve"> shows sample spectrophotometer a* values</w:t>
      </w:r>
      <w:r>
        <w:rPr>
          <w:iCs/>
        </w:rPr>
        <w:t xml:space="preserve">, </w:t>
      </w:r>
      <w:r w:rsidR="006A2A4F">
        <w:rPr>
          <w:iCs/>
        </w:rPr>
        <w:t xml:space="preserve">but </w:t>
      </w:r>
      <w:r>
        <w:rPr>
          <w:iCs/>
        </w:rPr>
        <w:t xml:space="preserve">the data for the skin that was not exposed to UV labeled NA </w:t>
      </w:r>
      <w:r w:rsidR="00246A88">
        <w:rPr>
          <w:iCs/>
        </w:rPr>
        <w:t>do</w:t>
      </w:r>
      <w:r>
        <w:rPr>
          <w:iCs/>
        </w:rPr>
        <w:t xml:space="preserve"> not make sense because </w:t>
      </w:r>
      <w:proofErr w:type="gramStart"/>
      <w:r w:rsidR="006A2A4F">
        <w:rPr>
          <w:iCs/>
        </w:rPr>
        <w:t>the a</w:t>
      </w:r>
      <w:proofErr w:type="gramEnd"/>
      <w:r w:rsidR="006A2A4F">
        <w:rPr>
          <w:iCs/>
        </w:rPr>
        <w:t>* value</w:t>
      </w:r>
      <w:r>
        <w:rPr>
          <w:iCs/>
        </w:rPr>
        <w:t xml:space="preserve"> is higher than the 4 through 16 minute exposures. Therefore, one should re-measure the unexposed skin. The expected a* value would be less than 7.2 for which the skin was exposed to UV for </w:t>
      </w:r>
      <w:r w:rsidR="009C6D4D">
        <w:rPr>
          <w:iCs/>
        </w:rPr>
        <w:t xml:space="preserve">the shortest duration of </w:t>
      </w:r>
      <w:r>
        <w:rPr>
          <w:iCs/>
        </w:rPr>
        <w:t xml:space="preserve">4 minutes. </w:t>
      </w:r>
    </w:p>
    <w:p w:rsidR="000014CB" w:rsidRPr="00B83F25" w:rsidRDefault="000014CB" w:rsidP="00EE705F">
      <w:pPr>
        <w:pStyle w:val="NormalWeb"/>
        <w:rPr>
          <w:i/>
        </w:rPr>
      </w:pPr>
      <w:r w:rsidRPr="009F6EB1">
        <w:rPr>
          <w:b/>
          <w:bCs/>
        </w:rPr>
        <w:lastRenderedPageBreak/>
        <w:t>Discussion:</w:t>
      </w:r>
      <w:r w:rsidRPr="009F6EB1">
        <w:t xml:space="preserve"> </w:t>
      </w:r>
    </w:p>
    <w:p w:rsidR="000014CB" w:rsidRPr="009F6EB1" w:rsidRDefault="000014CB" w:rsidP="00926424">
      <w:pPr>
        <w:ind w:firstLine="720"/>
      </w:pPr>
      <w:r w:rsidRPr="009F6EB1">
        <w:t xml:space="preserve">Ultraviolet </w:t>
      </w:r>
      <w:r>
        <w:t>radiation</w:t>
      </w:r>
      <w:r w:rsidRPr="009F6EB1">
        <w:t xml:space="preserve"> (UV) therapy is sometimes used as a treatment for various </w:t>
      </w:r>
      <w:r>
        <w:t xml:space="preserve">common </w:t>
      </w:r>
      <w:r w:rsidRPr="009F6EB1">
        <w:t>skin conditions, includ</w:t>
      </w:r>
      <w:r>
        <w:t>ing psoriasis, acne, and eczema</w:t>
      </w:r>
      <w:r w:rsidRPr="009F6EB1">
        <w:t xml:space="preserve">.  The dosage of UV light is prescribed according to an individual’s skin sensitivity, which is determined as a function of the individual's </w:t>
      </w:r>
      <w:r>
        <w:t xml:space="preserve">Fitzpatrick </w:t>
      </w:r>
      <w:r w:rsidRPr="009F6EB1">
        <w:t>skin type</w:t>
      </w:r>
      <w:r>
        <w:t xml:space="preserve"> I through VI (very fair to very dark)</w:t>
      </w:r>
      <w:r w:rsidRPr="009F6EB1">
        <w:t>.</w:t>
      </w:r>
      <w:hyperlink w:anchor="_ENREF_2" w:tooltip="Fitzpatrick, 1988 #38" w:history="1">
        <w:r w:rsidR="000626CA">
          <w:fldChar w:fldCharType="begin"/>
        </w:r>
        <w:r>
          <w:instrText xml:space="preserve"> ADDIN EN.CITE &lt;EndNote&gt;&lt;Cite&gt;&lt;Author&gt;Fitzpatrick&lt;/Author&gt;&lt;Year&gt;1988&lt;/Year&gt;&lt;RecNum&gt;38&lt;/RecNum&gt;&lt;DisplayText&gt;&lt;style face="superscript"&gt;2&lt;/style&gt;&lt;/DisplayText&gt;&lt;record&gt;&lt;rec-number&gt;38&lt;/rec-number&gt;&lt;foreign-keys&gt;&lt;key app="EN" db-id="szft09rdopsx0seftxzpfav9ts9ww0dfearv"&gt;38&lt;/key&gt;&lt;/foreign-keys&gt;&lt;ref-type name="Journal Article"&gt;17&lt;/ref-type&gt;&lt;contributors&gt;&lt;authors&gt;&lt;author&gt;Fitzpatrick, T. B.&lt;/author&gt;&lt;/authors&gt;&lt;/contributors&gt;&lt;auth-address&gt;Department of Dermatology, Harvard Medical School, Boston, MA 02114.&lt;/auth-address&gt;&lt;titles&gt;&lt;title&gt;The validity and practicality of sun-reactive skin types I through VI&lt;/title&gt;&lt;secondary-title&gt;Archives of Dermatology&lt;/secondary-title&gt;&lt;/titles&gt;&lt;periodical&gt;&lt;full-title&gt;Archives of Dermatology&lt;/full-title&gt;&lt;/periodical&gt;&lt;pages&gt;869-71&lt;/pages&gt;&lt;volume&gt;124&lt;/volume&gt;&lt;number&gt;6&lt;/number&gt;&lt;keywords&gt;&lt;keyword&gt;Dose-Response Relationship, Radiation&lt;/keyword&gt;&lt;keyword&gt;Erythema/*etiology&lt;/keyword&gt;&lt;keyword&gt;Humans&lt;/keyword&gt;&lt;keyword&gt;Methods&lt;/keyword&gt;&lt;keyword&gt;PUVA Therapy&lt;/keyword&gt;&lt;keyword&gt;Psoriasis/drug therapy&lt;/keyword&gt;&lt;keyword&gt;Skin/radiation effects&lt;/keyword&gt;&lt;keyword&gt;Skin Pigmentation/radiation effects&lt;/keyword&gt;&lt;keyword&gt;Sunburn/*etiology&lt;/keyword&gt;&lt;keyword&gt;*Sunlight&lt;/keyword&gt;&lt;keyword&gt;Ultraviolet Rays&lt;/keyword&gt;&lt;/keywords&gt;&lt;dates&gt;&lt;year&gt;1988&lt;/year&gt;&lt;pub-dates&gt;&lt;date&gt;Jun&lt;/date&gt;&lt;/pub-dates&gt;&lt;/dates&gt;&lt;accession-num&gt;3377516&lt;/accession-num&gt;&lt;urls&gt;&lt;related-urls&gt;&lt;url&gt;http://www.ncbi.nlm.nih.gov/entrez/query.fcgi?cmd=Retrieve&amp;amp;db=PubMed&amp;amp;dopt=Citation&amp;amp;list_uids=3377516 &lt;/url&gt;&lt;/related-urls&gt;&lt;/urls&gt;&lt;/record&gt;&lt;/Cite&gt;&lt;/EndNote&gt;</w:instrText>
        </w:r>
        <w:r w:rsidR="000626CA">
          <w:fldChar w:fldCharType="separate"/>
        </w:r>
        <w:r w:rsidRPr="00583464">
          <w:rPr>
            <w:noProof/>
            <w:vertAlign w:val="superscript"/>
          </w:rPr>
          <w:t>2</w:t>
        </w:r>
        <w:r w:rsidR="000626CA">
          <w:fldChar w:fldCharType="end"/>
        </w:r>
      </w:hyperlink>
      <w:r w:rsidRPr="009F6EB1">
        <w:t xml:space="preserve">  Human skin varies in its sensitivity to UV radiation because of varying degrees of skin pigmentation, thickness, and other factors.  Thus, to establish the proper dosage of UV light to administer to a patient, the patient is sometimes screened to determine a minimal </w:t>
      </w:r>
      <w:proofErr w:type="spellStart"/>
      <w:r w:rsidRPr="009F6EB1">
        <w:t>erythema</w:t>
      </w:r>
      <w:proofErr w:type="spellEnd"/>
      <w:r w:rsidRPr="009F6EB1">
        <w:t xml:space="preserve"> dose (MED), which is generally understood as the amount of UV radiation that will produce minimal </w:t>
      </w:r>
      <w:proofErr w:type="spellStart"/>
      <w:r w:rsidRPr="009F6EB1">
        <w:t>erythema</w:t>
      </w:r>
      <w:proofErr w:type="spellEnd"/>
      <w:r w:rsidRPr="009F6EB1">
        <w:t xml:space="preserve"> (</w:t>
      </w:r>
      <w:r>
        <w:t xml:space="preserve">sunburn or </w:t>
      </w:r>
      <w:r w:rsidRPr="009F6EB1">
        <w:t>redness caused</w:t>
      </w:r>
      <w:r>
        <w:t xml:space="preserve"> by engorgement of capillaries) </w:t>
      </w:r>
      <w:del w:id="18" w:author="Heckman, Carolyn J" w:date="2012-10-08T11:10:00Z">
        <w:r w:rsidRPr="009F6EB1" w:rsidDel="004C56B5">
          <w:delText>in the average Caucasian</w:delText>
        </w:r>
      </w:del>
      <w:ins w:id="19" w:author="Heckman, Carolyn J" w:date="2012-10-08T11:10:00Z">
        <w:r w:rsidR="004C56B5">
          <w:t>of an individual’s</w:t>
        </w:r>
      </w:ins>
      <w:r w:rsidRPr="009F6EB1">
        <w:t xml:space="preserve"> skin within a few hours following exposure.</w:t>
      </w:r>
    </w:p>
    <w:p w:rsidR="000014CB" w:rsidRDefault="000014CB" w:rsidP="00926424">
      <w:pPr>
        <w:ind w:firstLine="720"/>
      </w:pPr>
      <w:r>
        <w:t xml:space="preserve">There is currently no easy way to determine an appropriate UV dose for clinical or research purposes without conducting formal MED testing, requiring observation hours after testing, or informal trial and error testing with the risks of under- or over-dosing. However, there are various options for several aspects of the MED testing. </w:t>
      </w:r>
      <w:ins w:id="20" w:author="Heckman, Carolyn J" w:date="2012-10-08T11:11:00Z">
        <w:r w:rsidR="004C56B5" w:rsidRPr="004C56B5">
          <w:rPr>
            <w:u w:val="single"/>
          </w:rPr>
          <w:t>Options for exposure areas of the body</w:t>
        </w:r>
        <w:r w:rsidR="004C56B5">
          <w:t xml:space="preserve">: We chose to expose the </w:t>
        </w:r>
      </w:ins>
      <w:ins w:id="21" w:author="Heckman, Carolyn J" w:date="2012-10-08T11:12:00Z">
        <w:r w:rsidR="004C56B5">
          <w:t xml:space="preserve">inner </w:t>
        </w:r>
      </w:ins>
      <w:ins w:id="22" w:author="Heckman, Carolyn J" w:date="2012-10-08T11:15:00Z">
        <w:r w:rsidR="004C56B5">
          <w:t>fore-</w:t>
        </w:r>
      </w:ins>
      <w:ins w:id="23" w:author="Heckman, Carolyn J" w:date="2012-10-08T11:12:00Z">
        <w:r w:rsidR="004C56B5">
          <w:t xml:space="preserve">arm to UV because it is easily accessed for testing and is exposed to less sunlight than some other areas of </w:t>
        </w:r>
      </w:ins>
      <w:ins w:id="24" w:author="Heckman, Carolyn J" w:date="2012-10-08T11:13:00Z">
        <w:r w:rsidR="004C56B5">
          <w:t>the</w:t>
        </w:r>
      </w:ins>
      <w:ins w:id="25" w:author="Heckman, Carolyn J" w:date="2012-10-08T11:12:00Z">
        <w:r w:rsidR="004C56B5">
          <w:t xml:space="preserve"> </w:t>
        </w:r>
      </w:ins>
      <w:ins w:id="26" w:author="Heckman, Carolyn J" w:date="2012-10-08T11:13:00Z">
        <w:r w:rsidR="004C56B5">
          <w:t xml:space="preserve">body. However, the upper </w:t>
        </w:r>
        <w:proofErr w:type="gramStart"/>
        <w:r w:rsidR="004C56B5">
          <w:t>buttocks is</w:t>
        </w:r>
        <w:proofErr w:type="gramEnd"/>
        <w:r w:rsidR="004C56B5">
          <w:t xml:space="preserve"> another area that typically receives minimal UV exposure. </w:t>
        </w:r>
      </w:ins>
      <w:ins w:id="27" w:author="Heckman, Carolyn J" w:date="2012-10-08T13:37:00Z">
        <w:r w:rsidR="001D65A6" w:rsidRPr="001D65A6">
          <w:rPr>
            <w:u w:val="single"/>
          </w:rPr>
          <w:t>Another option for timing the exposures</w:t>
        </w:r>
        <w:r w:rsidR="001D65A6">
          <w:t>: A</w:t>
        </w:r>
      </w:ins>
      <w:ins w:id="28" w:author="Heckman, Carolyn J" w:date="2012-10-08T13:38:00Z">
        <w:r w:rsidR="001D65A6">
          <w:t xml:space="preserve"> </w:t>
        </w:r>
      </w:ins>
      <w:ins w:id="29" w:author="Heckman, Carolyn J" w:date="2012-10-08T13:37:00Z">
        <w:r w:rsidR="001D65A6">
          <w:t xml:space="preserve">geometric ratio series </w:t>
        </w:r>
      </w:ins>
      <w:ins w:id="30" w:author="Heckman, Carolyn J" w:date="2012-10-08T13:38:00Z">
        <w:r w:rsidR="001D65A6">
          <w:t xml:space="preserve">can be used </w:t>
        </w:r>
      </w:ins>
      <w:ins w:id="31" w:author="Heckman, Carolyn J" w:date="2012-10-08T13:37:00Z">
        <w:r w:rsidR="001D65A6">
          <w:t>with a constant ratio between adjacent apertures, such as 1.0, 1.4, 2.0, 2.8, 3.0, 5.6, 8.0</w:t>
        </w:r>
      </w:ins>
      <w:ins w:id="32" w:author="Heckman, Carolyn J" w:date="2012-10-08T13:38:00Z">
        <w:r w:rsidR="001D65A6">
          <w:t>,</w:t>
        </w:r>
      </w:ins>
      <w:ins w:id="33" w:author="Heckman, Carolyn J" w:date="2012-10-08T13:37:00Z">
        <w:r w:rsidR="001D65A6">
          <w:t xml:space="preserve"> etc. with a ratio of the square root of </w:t>
        </w:r>
      </w:ins>
      <w:ins w:id="34" w:author="Heckman, Carolyn J" w:date="2012-10-08T13:38:00Z">
        <w:r w:rsidR="001D65A6">
          <w:t>two</w:t>
        </w:r>
      </w:ins>
      <w:ins w:id="35" w:author="Heckman, Carolyn J" w:date="2012-10-08T13:37:00Z">
        <w:r w:rsidR="001D65A6">
          <w:t xml:space="preserve"> between adjacent sites. Better resolution can be achieved with more apertures and a ratio between </w:t>
        </w:r>
      </w:ins>
      <w:ins w:id="36" w:author="Heckman, Carolyn J" w:date="2012-10-08T13:39:00Z">
        <w:r w:rsidR="001D65A6">
          <w:t xml:space="preserve">apertures </w:t>
        </w:r>
      </w:ins>
      <w:ins w:id="37" w:author="Heckman, Carolyn J" w:date="2012-10-08T13:37:00Z">
        <w:r w:rsidR="001D65A6">
          <w:t xml:space="preserve">of the cube-root of </w:t>
        </w:r>
      </w:ins>
      <w:ins w:id="38" w:author="Heckman, Carolyn J" w:date="2012-10-08T13:39:00Z">
        <w:r w:rsidR="001D65A6">
          <w:t>two</w:t>
        </w:r>
      </w:ins>
      <w:ins w:id="39" w:author="Heckman, Carolyn J" w:date="2012-10-08T13:37:00Z">
        <w:r w:rsidR="001D65A6">
          <w:t xml:space="preserve">, so that there are two apertures between each doubling of dose. </w:t>
        </w:r>
      </w:ins>
      <w:del w:id="40" w:author="Heckman, Carolyn J" w:date="2012-10-08T13:41:00Z">
        <w:r w:rsidRPr="007830E0" w:rsidDel="001D65A6">
          <w:rPr>
            <w:u w:val="single"/>
          </w:rPr>
          <w:delText>An option</w:delText>
        </w:r>
      </w:del>
      <w:del w:id="41" w:author="Heckman, Carolyn J" w:date="2012-10-08T14:06:00Z">
        <w:r w:rsidRPr="007830E0" w:rsidDel="00154096">
          <w:rPr>
            <w:u w:val="single"/>
          </w:rPr>
          <w:delText xml:space="preserve"> for </w:delText>
        </w:r>
      </w:del>
      <w:del w:id="42" w:author="Heckman, Carolyn J" w:date="2012-10-08T13:41:00Z">
        <w:r w:rsidRPr="007830E0" w:rsidDel="001D65A6">
          <w:rPr>
            <w:u w:val="single"/>
          </w:rPr>
          <w:delText xml:space="preserve">a </w:delText>
        </w:r>
      </w:del>
      <w:del w:id="43" w:author="Heckman, Carolyn J" w:date="2012-10-08T14:06:00Z">
        <w:r w:rsidRPr="007830E0" w:rsidDel="00154096">
          <w:rPr>
            <w:u w:val="single"/>
          </w:rPr>
          <w:delText>light source</w:delText>
        </w:r>
        <w:r w:rsidDel="00154096">
          <w:delText xml:space="preserve">: </w:delText>
        </w:r>
      </w:del>
      <w:del w:id="44" w:author="Heckman, Carolyn J" w:date="2012-10-08T13:41:00Z">
        <w:r w:rsidRPr="00897870" w:rsidDel="001D65A6">
          <w:delText>A solar simulator (</w:delText>
        </w:r>
        <w:r w:rsidR="003701CF" w:rsidDel="001D65A6">
          <w:delText xml:space="preserve">e.g., </w:delText>
        </w:r>
        <w:r w:rsidRPr="00897870" w:rsidDel="001D65A6">
          <w:delText>Multip</w:delText>
        </w:r>
        <w:r w:rsidDel="001D65A6">
          <w:delText>ort Model 601, Solar Light Co.</w:delText>
        </w:r>
        <w:r w:rsidRPr="00897870" w:rsidDel="001D65A6">
          <w:delText>)</w:delText>
        </w:r>
        <w:r w:rsidR="000626CA" w:rsidDel="001D65A6">
          <w:fldChar w:fldCharType="begin"/>
        </w:r>
        <w:r w:rsidR="000626CA" w:rsidDel="001D65A6">
          <w:delInstrText>HYPERLINK \l "_ENREF_3" \o "Solar Light Co., 2012 #39"</w:delInstrText>
        </w:r>
        <w:r w:rsidR="000626CA" w:rsidDel="001D65A6">
          <w:fldChar w:fldCharType="separate"/>
        </w:r>
        <w:r w:rsidR="000626CA" w:rsidDel="001D65A6">
          <w:fldChar w:fldCharType="begin"/>
        </w:r>
        <w:r w:rsidDel="001D65A6">
          <w:delInstrText xml:space="preserve"> ADDIN EN.CITE &lt;EndNote&gt;&lt;Cite&gt;&lt;Author&gt;Solar Light Co.&lt;/Author&gt;&lt;Year&gt;2012&lt;/Year&gt;&lt;RecNum&gt;39&lt;/RecNum&gt;&lt;DisplayText&gt;&lt;style face="superscript"&gt;3&lt;/style&gt;&lt;/DisplayText&gt;&lt;record&gt;&lt;rec-number&gt;39&lt;/rec-number&gt;&lt;foreign-keys&gt;&lt;key app="EN" db-id="szft09rdopsx0seftxzpfav9ts9ww0dfearv"&gt;39&lt;/key&gt;&lt;/foreign-keys&gt;&lt;ref-type name="Web Page"&gt;12&lt;/ref-type&gt;&lt;contributors&gt;&lt;authors&gt;&lt;author&gt;Solar Light Co., Inc.,&lt;/author&gt;&lt;/authors&gt;&lt;/contributors&gt;&lt;titles&gt;&lt;title&gt;Model 601 Multiport®  SPF Testing 6 output Solar Simulator &lt;/title&gt;&lt;/titles&gt;&lt;volume&gt;2012&lt;/volume&gt;&lt;number&gt;May 3&lt;/number&gt;&lt;dates&gt;&lt;year&gt;2012&lt;/year&gt;&lt;/dates&gt;&lt;publisher&gt;Solar Light Co., Inc.&lt;/publisher&gt;&lt;urls&gt;&lt;related-urls&gt;&lt;url&gt;http://www.solarlight.com/products/Solar_simulator_Multiport_601_SPF.html&lt;/url&gt;&lt;/related-urls&gt;&lt;/urls&gt;&lt;/record&gt;&lt;/Cite&gt;&lt;/EndNote&gt;</w:delInstrText>
        </w:r>
        <w:r w:rsidR="000626CA" w:rsidDel="001D65A6">
          <w:fldChar w:fldCharType="separate"/>
        </w:r>
        <w:r w:rsidRPr="00583464" w:rsidDel="001D65A6">
          <w:rPr>
            <w:noProof/>
            <w:vertAlign w:val="superscript"/>
          </w:rPr>
          <w:delText>3</w:delText>
        </w:r>
        <w:r w:rsidR="000626CA" w:rsidDel="001D65A6">
          <w:fldChar w:fldCharType="end"/>
        </w:r>
        <w:r w:rsidR="000626CA" w:rsidDel="001D65A6">
          <w:fldChar w:fldCharType="end"/>
        </w:r>
        <w:r w:rsidRPr="00897870" w:rsidDel="001D65A6">
          <w:delText xml:space="preserve"> could be used, but they cost over $50,000, and the UV dosing would still need to be converted based on the end UV source.  FDA regulations for testing the effectiveness of sunscreen sun protection factors require the use of a solar simulator with a continuous emission spectrum from 290 to 400 nanometers with a limit of 1,500 Watts per square meter on total irradiance for all wavelengths be</w:delText>
        </w:r>
        <w:r w:rsidDel="001D65A6">
          <w:delText>tween 150 and 1,400 nanometers</w:delText>
        </w:r>
        <w:r w:rsidRPr="00897870" w:rsidDel="001D65A6">
          <w:delText>.</w:delText>
        </w:r>
        <w:r w:rsidR="000626CA" w:rsidDel="001D65A6">
          <w:fldChar w:fldCharType="begin"/>
        </w:r>
        <w:r w:rsidR="000626CA" w:rsidDel="001D65A6">
          <w:delInstrText>HYPERLINK \l "_ENREF_4" \o "National Archives and Records Administration, 2012 #40"</w:delInstrText>
        </w:r>
        <w:r w:rsidR="000626CA" w:rsidDel="001D65A6">
          <w:fldChar w:fldCharType="separate"/>
        </w:r>
        <w:r w:rsidR="000626CA" w:rsidDel="001D65A6">
          <w:fldChar w:fldCharType="begin"/>
        </w:r>
        <w:r w:rsidDel="001D65A6">
          <w:delInstrText xml:space="preserve"> ADDIN EN.CITE &lt;EndNote&gt;&lt;Cite&gt;&lt;Author&gt;National Archives and Records Administration&lt;/Author&gt;&lt;Year&gt;2012&lt;/Year&gt;&lt;RecNum&gt;40&lt;/RecNum&gt;&lt;DisplayText&gt;&lt;style face="superscript"&gt;4&lt;/style&gt;&lt;/DisplayText&gt;&lt;record&gt;&lt;rec-number&gt;40&lt;/rec-number&gt;&lt;foreign-keys&gt;&lt;key app="EN" db-id="szft09rdopsx0seftxzpfav9ts9ww0dfearv"&gt;40&lt;/key&gt;&lt;/foreign-keys&gt;&lt;ref-type name="Web Page"&gt;12&lt;/ref-type&gt;&lt;contributors&gt;&lt;authors&gt;&lt;author&gt;National Archives and Records Administration,&lt;/author&gt;&lt;/authors&gt;&lt;/contributors&gt;&lt;titles&gt;&lt;title&gt;Over-the-counter sunscreen drug products; required labeling based on effectiveness testing&lt;/title&gt;&lt;/titles&gt;&lt;volume&gt;2012&lt;/volume&gt;&lt;number&gt;May 3,&lt;/number&gt;&lt;dates&gt;&lt;year&gt;2012&lt;/year&gt;&lt;/dates&gt;&lt;publisher&gt;National Archives and Records Administration&lt;/publisher&gt;&lt;urls&gt;&lt;related-urls&gt;&lt;url&gt;http://ecfr.gpoaccess.gov/cgi/t/text/text-idx?type=simple;c=ecfr;cc=ecfr;idno=21;region=DIV1;q1=201;rgn=div2;sid=2e707692c7adf31cc3772389d813a3bb;view=text;node=20110617%3A1.33;start=1;size=25&lt;/url&gt;&lt;/related-urls&gt;&lt;/urls&gt;&lt;/record&gt;&lt;/Cite&gt;&lt;/EndNote&gt;</w:delInstrText>
        </w:r>
        <w:r w:rsidR="000626CA" w:rsidDel="001D65A6">
          <w:fldChar w:fldCharType="separate"/>
        </w:r>
        <w:r w:rsidRPr="00583464" w:rsidDel="001D65A6">
          <w:rPr>
            <w:noProof/>
            <w:vertAlign w:val="superscript"/>
          </w:rPr>
          <w:delText>4</w:delText>
        </w:r>
        <w:r w:rsidR="000626CA" w:rsidDel="001D65A6">
          <w:fldChar w:fldCharType="end"/>
        </w:r>
        <w:r w:rsidR="000626CA" w:rsidDel="001D65A6">
          <w:fldChar w:fldCharType="end"/>
        </w:r>
        <w:r w:rsidDel="001D65A6">
          <w:delText xml:space="preserve"> </w:delText>
        </w:r>
        <w:r w:rsidRPr="00897870" w:rsidDel="001D65A6">
          <w:delText xml:space="preserve"> </w:delText>
        </w:r>
      </w:del>
      <w:r w:rsidRPr="00897870">
        <w:rPr>
          <w:u w:val="single"/>
        </w:rPr>
        <w:t>Options for UV exposure templates</w:t>
      </w:r>
      <w:r w:rsidRPr="00897870">
        <w:t xml:space="preserve">: Like </w:t>
      </w:r>
      <w:proofErr w:type="spellStart"/>
      <w:r w:rsidRPr="00897870">
        <w:t>Daavlin</w:t>
      </w:r>
      <w:proofErr w:type="spellEnd"/>
      <w:r w:rsidRPr="00897870">
        <w:t>, The Copenhagen company Chromo-Light has an MED patch, but it does not seem to be widely available.</w:t>
      </w:r>
      <w:hyperlink w:anchor="_ENREF_5" w:tooltip="Bodekaer, 2012 #5" w:history="1">
        <w:r w:rsidR="000626CA">
          <w:fldChar w:fldCharType="begin"/>
        </w:r>
        <w:r>
          <w:instrText xml:space="preserve"> ADDIN EN.CITE &lt;EndNote&gt;&lt;Cite&gt;&lt;Author&gt;Bodekaer&lt;/Author&gt;&lt;Year&gt;2012&lt;/Year&gt;&lt;RecNum&gt;5&lt;/RecNum&gt;&lt;DisplayText&gt;&lt;style face="superscript"&gt;5&lt;/style&gt;&lt;/DisplayText&gt;&lt;record&gt;&lt;rec-number&gt;5&lt;/rec-number&gt;&lt;foreign-keys&gt;&lt;key app="EN" db-id="szft09rdopsx0seftxzpfav9ts9ww0dfearv"&gt;5&lt;/key&gt;&lt;/foreign-keys&gt;&lt;ref-type name="Journal Article"&gt;17&lt;/ref-type&gt;&lt;contributors&gt;&lt;authors&gt;&lt;author&gt;Bodekaer, M.&lt;/author&gt;&lt;author&gt;Akerstrom, U.&lt;/author&gt;&lt;author&gt;Wulf, H. C.&lt;/author&gt;&lt;/authors&gt;&lt;/contributors&gt;&lt;auth-address&gt;Department of Dermatology, Bispebjerg Hospital, Copenhagen, Denmark. mettebodek@hotmail.com&lt;/auth-address&gt;&lt;titles&gt;&lt;title&gt;Accumulation of sunscreen in human skin after daily applications: a study of sunscreens with different ultraviolet radiation filters&lt;/title&gt;&lt;secondary-title&gt;Photodermatology, photoimmunology &amp;amp; photomedicine&lt;/secondary-title&gt;&lt;alt-title&gt;Photodermatol Photoimmunol Photomed&lt;/alt-title&gt;&lt;/titles&gt;&lt;periodical&gt;&lt;full-title&gt;Photodermatology, photoimmunology &amp;amp; photomedicine&lt;/full-title&gt;&lt;abbr-1&gt;Photodermatol Photoimmunol Photomed&lt;/abbr-1&gt;&lt;/periodical&gt;&lt;alt-periodical&gt;&lt;full-title&gt;Photodermatology, photoimmunology &amp;amp; photomedicine&lt;/full-title&gt;&lt;abbr-1&gt;Photodermatol Photoimmunol Photomed&lt;/abbr-1&gt;&lt;/alt-periodical&gt;&lt;pages&gt;127-32&lt;/pages&gt;&lt;volume&gt;28&lt;/volume&gt;&lt;number&gt;3&lt;/number&gt;&lt;edition&gt;2012/05/03&lt;/edition&gt;&lt;dates&gt;&lt;year&gt;2012&lt;/year&gt;&lt;pub-dates&gt;&lt;date&gt;Jun&lt;/date&gt;&lt;/pub-dates&gt;&lt;/dates&gt;&lt;isbn&gt;1600-0781 (Electronic)&amp;#xD;0905-4383 (Linking)&lt;/isbn&gt;&lt;accession-num&gt;22548393&lt;/accession-num&gt;&lt;work-type&gt;Research Support, Non-U.S. Gov&amp;apos;t&lt;/work-type&gt;&lt;urls&gt;&lt;related-urls&gt;&lt;url&gt;http://www.ncbi.nlm.nih.gov/pubmed/22548393&lt;/url&gt;&lt;/related-urls&gt;&lt;/urls&gt;&lt;electronic-resource-num&gt;10.1111/j.1600-0781.2012.00651.x&lt;/electronic-resource-num&gt;&lt;language&gt;eng&lt;/language&gt;&lt;/record&gt;&lt;/Cite&gt;&lt;/EndNote&gt;</w:instrText>
        </w:r>
        <w:r w:rsidR="000626CA">
          <w:fldChar w:fldCharType="separate"/>
        </w:r>
        <w:r w:rsidRPr="00583464">
          <w:rPr>
            <w:noProof/>
            <w:vertAlign w:val="superscript"/>
          </w:rPr>
          <w:t>5</w:t>
        </w:r>
        <w:r w:rsidR="000626CA">
          <w:fldChar w:fldCharType="end"/>
        </w:r>
      </w:hyperlink>
      <w:r w:rsidRPr="00897870">
        <w:t xml:space="preserve"> </w:t>
      </w:r>
      <w:proofErr w:type="spellStart"/>
      <w:r w:rsidRPr="00897870">
        <w:t>Daavlin</w:t>
      </w:r>
      <w:proofErr w:type="spellEnd"/>
      <w:r w:rsidRPr="00897870">
        <w:t xml:space="preserve"> also has a glove and a fabr</w:t>
      </w:r>
      <w:r>
        <w:t>ic patch for larger skin areas</w:t>
      </w:r>
      <w:r w:rsidRPr="00897870">
        <w:t>.</w:t>
      </w:r>
      <w:hyperlink w:anchor="_ENREF_1" w:tooltip="The Daavlin Company, 2012 #41" w:history="1">
        <w:r w:rsidR="000626CA">
          <w:fldChar w:fldCharType="begin"/>
        </w:r>
        <w:r>
          <w:instrText xml:space="preserve"> ADDIN EN.CITE &lt;EndNote&gt;&lt;Cite&gt;&lt;Author&gt;The Daavlin Company&lt;/Author&gt;&lt;Year&gt;2012&lt;/Year&gt;&lt;RecNum&gt;41&lt;/RecNum&gt;&lt;DisplayText&gt;&lt;style face="superscript"&gt;1&lt;/style&gt;&lt;/DisplayText&gt;&lt;record&gt;&lt;rec-number&gt;41&lt;/rec-number&gt;&lt;foreign-keys&gt;&lt;key app="EN" db-id="szft09rdopsx0seftxzpfav9ts9ww0dfearv"&gt;41&lt;/key&gt;&lt;/foreign-keys&gt;&lt;ref-type name="Web Page"&gt;12&lt;/ref-type&gt;&lt;contributors&gt;&lt;authors&gt;&lt;author&gt;The Daavlin Company,&lt;/author&gt;&lt;/authors&gt;&lt;/contributors&gt;&lt;titles&gt;&lt;title&gt;UV phototherapy lamps and accessories&lt;/title&gt;&lt;/titles&gt;&lt;volume&gt;2012&lt;/volume&gt;&lt;number&gt;May 3,&lt;/number&gt;&lt;dates&gt;&lt;year&gt;2012&lt;/year&gt;&lt;/dates&gt;&lt;urls&gt;&lt;related-urls&gt;&lt;url&gt;http://daavlin.com/our-products/uv-therapy-accesories/&lt;/url&gt;&lt;/related-urls&gt;&lt;/urls&gt;&lt;/record&gt;&lt;/Cite&gt;&lt;/EndNote&gt;</w:instrText>
        </w:r>
        <w:r w:rsidR="000626CA">
          <w:fldChar w:fldCharType="separate"/>
        </w:r>
        <w:r w:rsidRPr="00583464">
          <w:rPr>
            <w:noProof/>
            <w:vertAlign w:val="superscript"/>
          </w:rPr>
          <w:t>1</w:t>
        </w:r>
        <w:r w:rsidR="000626CA">
          <w:fldChar w:fldCharType="end"/>
        </w:r>
      </w:hyperlink>
      <w:r w:rsidRPr="00897870">
        <w:t xml:space="preserve"> MED testing using these options </w:t>
      </w:r>
      <w:r>
        <w:t>is</w:t>
      </w:r>
      <w:r w:rsidRPr="00897870">
        <w:t xml:space="preserve"> similar to using the </w:t>
      </w:r>
      <w:proofErr w:type="spellStart"/>
      <w:r w:rsidRPr="00897870">
        <w:t>Daavlin</w:t>
      </w:r>
      <w:proofErr w:type="spellEnd"/>
      <w:r w:rsidRPr="00897870">
        <w:t xml:space="preserve"> sticker patch. However, one must ensure that the fabric options fit the users properly and stay in place during testing. The H. </w:t>
      </w:r>
      <w:proofErr w:type="spellStart"/>
      <w:r w:rsidRPr="00897870">
        <w:t>Waldmann</w:t>
      </w:r>
      <w:proofErr w:type="spellEnd"/>
      <w:r w:rsidRPr="00897870">
        <w:t xml:space="preserve"> </w:t>
      </w:r>
      <w:del w:id="45" w:author="Heckman, Carolyn J" w:date="2012-10-08T14:12:00Z">
        <w:r w:rsidRPr="00897870" w:rsidDel="00154096">
          <w:delText xml:space="preserve">GmbH </w:delText>
        </w:r>
      </w:del>
      <w:r w:rsidRPr="00897870">
        <w:t xml:space="preserve">&amp; Co. KG also has a larger more expensive mechanical template for </w:t>
      </w:r>
      <w:proofErr w:type="spellStart"/>
      <w:r w:rsidRPr="00897870">
        <w:t>erythema</w:t>
      </w:r>
      <w:proofErr w:type="spellEnd"/>
      <w:r w:rsidRPr="00897870">
        <w:t xml:space="preserve"> testing</w:t>
      </w:r>
      <w:r>
        <w:t>.</w:t>
      </w:r>
      <w:hyperlink w:anchor="_ENREF_6" w:tooltip="H. Waldmann GmbH &amp; Co. KG, 2012 #43" w:history="1">
        <w:r w:rsidR="000626CA">
          <w:fldChar w:fldCharType="begin"/>
        </w:r>
        <w:r>
          <w:instrText xml:space="preserve"> ADDIN EN.CITE &lt;EndNote&gt;&lt;Cite&gt;&lt;Author&gt;H. Waldmann GmbH &amp;amp; Co. KG&lt;/Author&gt;&lt;Year&gt;2012&lt;/Year&gt;&lt;RecNum&gt;43&lt;/RecNum&gt;&lt;DisplayText&gt;&lt;style face="superscript"&gt;6&lt;/style&gt;&lt;/DisplayText&gt;&lt;record&gt;&lt;rec-number&gt;43&lt;/rec-number&gt;&lt;foreign-keys&gt;&lt;key app="EN" db-id="szft09rdopsx0seftxzpfav9ts9ww0dfearv"&gt;43&lt;/key&gt;&lt;/foreign-keys&gt;&lt;ref-type name="Web Page"&gt;12&lt;/ref-type&gt;&lt;contributors&gt;&lt;authors&gt;&lt;author&gt;H. Waldmann GmbH &amp;amp; Co. KG,&lt;/author&gt;&lt;/authors&gt;&lt;/contributors&gt;&lt;titles&gt;&lt;title&gt;Test unit for erythema testing&lt;/title&gt;&lt;/titles&gt;&lt;dates&gt;&lt;year&gt;2012&lt;/year&gt;&lt;/dates&gt;&lt;urls&gt;&lt;related-urls&gt;&lt;url&gt;http://www.waldmann.com/waldmann-medizin/home/home/products/therapy_systems_for_professional_use/accessories/test_unit.html&lt;/url&gt;&lt;/related-urls&gt;&lt;/urls&gt;&lt;/record&gt;&lt;/Cite&gt;&lt;/EndNote&gt;</w:instrText>
        </w:r>
        <w:r w:rsidR="000626CA">
          <w:fldChar w:fldCharType="separate"/>
        </w:r>
        <w:r w:rsidRPr="003C7313">
          <w:rPr>
            <w:noProof/>
            <w:vertAlign w:val="superscript"/>
          </w:rPr>
          <w:t>6</w:t>
        </w:r>
        <w:r w:rsidR="000626CA">
          <w:fldChar w:fldCharType="end"/>
        </w:r>
      </w:hyperlink>
      <w:r>
        <w:t xml:space="preserve"> </w:t>
      </w:r>
      <w:r w:rsidRPr="009F6EB1">
        <w:t xml:space="preserve"> </w:t>
      </w:r>
      <w:r w:rsidRPr="007830E0">
        <w:rPr>
          <w:u w:val="single"/>
        </w:rPr>
        <w:t xml:space="preserve">Options for the assessment of </w:t>
      </w:r>
      <w:proofErr w:type="spellStart"/>
      <w:r w:rsidRPr="007830E0">
        <w:rPr>
          <w:u w:val="single"/>
        </w:rPr>
        <w:t>erythema</w:t>
      </w:r>
      <w:proofErr w:type="spellEnd"/>
      <w:r>
        <w:t xml:space="preserve">: Some studies use the L* (darkness) value of the spectrophotometer rather than </w:t>
      </w:r>
      <w:proofErr w:type="gramStart"/>
      <w:r>
        <w:t>the a</w:t>
      </w:r>
      <w:proofErr w:type="gramEnd"/>
      <w:r>
        <w:t>* (redness) value.</w:t>
      </w:r>
      <w:r w:rsidR="000626CA">
        <w:fldChar w:fldCharType="begin">
          <w:fldData xml:space="preserve">PEVuZE5vdGU+PENpdGU+PEF1dGhvcj5Ld29uPC9BdXRob3I+PFllYXI+MjAxMjwvWWVhcj48UmVj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</w:fldData>
        </w:fldChar>
      </w:r>
      <w:r>
        <w:instrText xml:space="preserve"> ADDIN EN.CITE </w:instrText>
      </w:r>
      <w:r w:rsidR="000626CA">
        <w:fldChar w:fldCharType="begin">
          <w:fldData xml:space="preserve">PEVuZE5vdGU+PENpdGU+PEF1dGhvcj5Ld29uPC9BdXRob3I+PFllYXI+MjAxMjwvWWVhcj48UmVj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</w:fldData>
        </w:fldChar>
      </w:r>
      <w:r>
        <w:instrText xml:space="preserve"> ADDIN EN.CITE.DATA </w:instrText>
      </w:r>
      <w:r w:rsidR="000626CA">
        <w:fldChar w:fldCharType="end"/>
      </w:r>
      <w:r w:rsidR="000626CA">
        <w:fldChar w:fldCharType="separate"/>
      </w:r>
      <w:hyperlink w:anchor="_ENREF_7" w:tooltip="Kwon, 2012 #12" w:history="1">
        <w:r w:rsidRPr="00CB35F4">
          <w:rPr>
            <w:noProof/>
            <w:vertAlign w:val="superscript"/>
          </w:rPr>
          <w:t>7</w:t>
        </w:r>
      </w:hyperlink>
      <w:r w:rsidRPr="00CB35F4">
        <w:rPr>
          <w:noProof/>
          <w:vertAlign w:val="superscript"/>
        </w:rPr>
        <w:t>,</w:t>
      </w:r>
      <w:hyperlink w:anchor="_ENREF_8" w:tooltip="Youn, 2003 #44" w:history="1">
        <w:r w:rsidRPr="00CB35F4">
          <w:rPr>
            <w:noProof/>
            <w:vertAlign w:val="superscript"/>
          </w:rPr>
          <w:t>8</w:t>
        </w:r>
      </w:hyperlink>
      <w:r w:rsidR="000626CA">
        <w:fldChar w:fldCharType="end"/>
      </w:r>
      <w:r>
        <w:t xml:space="preserve"> A </w:t>
      </w:r>
      <w:proofErr w:type="spellStart"/>
      <w:r>
        <w:t>likert</w:t>
      </w:r>
      <w:proofErr w:type="spellEnd"/>
      <w:r>
        <w:t xml:space="preserve">-type visual rating scale for </w:t>
      </w:r>
      <w:proofErr w:type="spellStart"/>
      <w:r>
        <w:t>erythema</w:t>
      </w:r>
      <w:proofErr w:type="spellEnd"/>
      <w:r>
        <w:t xml:space="preserve"> can be also used instead of </w:t>
      </w:r>
      <w:proofErr w:type="spellStart"/>
      <w:r>
        <w:t>spectrophotometry</w:t>
      </w:r>
      <w:proofErr w:type="spellEnd"/>
      <w:r>
        <w:t>.</w:t>
      </w:r>
      <w:hyperlink w:anchor="_ENREF_9" w:tooltip="Henriksen, 2004 #8" w:history="1">
        <w:r w:rsidR="000626CA">
          <w:fldChar w:fldCharType="begin">
            <w:fldData xml:space="preserve">PEVuZE5vdGU+PENpdGU+PEF1dGhvcj5IZW5yaWtzZW48L0F1dGhvcj48WWVhcj4yMDA0PC9ZZWFy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</w:fldData>
          </w:fldChar>
        </w:r>
        <w:r>
          <w:instrText xml:space="preserve"> ADDIN EN.CITE </w:instrText>
        </w:r>
        <w:r w:rsidR="000626CA">
          <w:fldChar w:fldCharType="begin">
            <w:fldData xml:space="preserve">PEVuZE5vdGU+PENpdGU+PEF1dGhvcj5IZW5yaWtzZW48L0F1dGhvcj48WWVhcj4yMDA0PC9ZZWFy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</w:fldData>
          </w:fldChar>
        </w:r>
        <w:r>
          <w:instrText xml:space="preserve"> ADDIN EN.CITE.DATA </w:instrText>
        </w:r>
        <w:r w:rsidR="000626CA">
          <w:fldChar w:fldCharType="end"/>
        </w:r>
        <w:r w:rsidR="000626CA">
          <w:fldChar w:fldCharType="separate"/>
        </w:r>
        <w:r w:rsidRPr="00CB35F4">
          <w:rPr>
            <w:noProof/>
            <w:vertAlign w:val="superscript"/>
          </w:rPr>
          <w:t>9</w:t>
        </w:r>
        <w:r w:rsidR="000626CA">
          <w:fldChar w:fldCharType="end"/>
        </w:r>
      </w:hyperlink>
    </w:p>
    <w:p w:rsidR="00154096" w:rsidRDefault="000014CB" w:rsidP="00926424">
      <w:pPr>
        <w:ind w:firstLine="720"/>
        <w:rPr>
          <w:sz w:val="22"/>
          <w:szCs w:val="22"/>
        </w:rPr>
      </w:pPr>
      <w:r>
        <w:t xml:space="preserve">A few investigators have conducted pilot testing establishing ranges </w:t>
      </w:r>
      <w:r w:rsidRPr="00431BC8">
        <w:t>of UV doses that produce MEDs by skin type</w:t>
      </w:r>
      <w:r>
        <w:t>, which would eliminate MED testing per se</w:t>
      </w:r>
      <w:r w:rsidRPr="00431BC8">
        <w:t>.</w:t>
      </w:r>
      <w:hyperlink w:anchor="_ENREF_9" w:tooltip="Henriksen, 2004 #8" w:history="1">
        <w:r w:rsidR="000626CA">
          <w:fldChar w:fldCharType="begin">
            <w:fldData xml:space="preserve">PEVuZE5vdGU+PENpdGU+PEF1dGhvcj5IZW5yaWtzZW48L0F1dGhvcj48WWVhcj4yMDA0PC9ZZWFy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</w:fldData>
          </w:fldChar>
        </w:r>
        <w:r>
          <w:instrText xml:space="preserve"> ADDIN EN.CITE </w:instrText>
        </w:r>
        <w:r w:rsidR="000626CA">
          <w:fldChar w:fldCharType="begin">
            <w:fldData xml:space="preserve">PEVuZE5vdGU+PENpdGU+PEF1dGhvcj5IZW5yaWtzZW48L0F1dGhvcj48WWVhcj4yMDA0PC9ZZWFy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</w:fldData>
          </w:fldChar>
        </w:r>
        <w:r>
          <w:instrText xml:space="preserve"> ADDIN EN.CITE.DATA </w:instrText>
        </w:r>
        <w:r w:rsidR="000626CA">
          <w:fldChar w:fldCharType="end"/>
        </w:r>
        <w:r w:rsidR="000626CA">
          <w:fldChar w:fldCharType="separate"/>
        </w:r>
        <w:r w:rsidRPr="00CB35F4">
          <w:rPr>
            <w:noProof/>
            <w:vertAlign w:val="superscript"/>
          </w:rPr>
          <w:t>9-12</w:t>
        </w:r>
        <w:r w:rsidR="000626CA">
          <w:fldChar w:fldCharType="end"/>
        </w:r>
      </w:hyperlink>
      <w:r w:rsidRPr="00431BC8">
        <w:t xml:space="preserve"> </w:t>
      </w:r>
      <w:r>
        <w:t xml:space="preserve">However, skin typing is inexact. Kwon and colleagues performed a similar study recommending UV doses corresponding to MEDs based on </w:t>
      </w:r>
      <w:proofErr w:type="spellStart"/>
      <w:r>
        <w:t>spectrophotometry</w:t>
      </w:r>
      <w:proofErr w:type="spellEnd"/>
      <w:r>
        <w:t xml:space="preserve"> readings for darker skinned individuals.</w:t>
      </w:r>
      <w:hyperlink w:anchor="_ENREF_7" w:tooltip="Kwon, 2012 #12" w:history="1">
        <w:r w:rsidR="000626CA">
          <w:fldChar w:fldCharType="begin"/>
        </w:r>
        <w:r>
          <w:instrText xml:space="preserve"> ADDIN EN.CITE &lt;EndNote&gt;&lt;Cite&gt;&lt;Author&gt;Kwon&lt;/Author&gt;&lt;Year&gt;2012&lt;/Year&gt;&lt;RecNum&gt;12&lt;/RecNum&gt;&lt;DisplayText&gt;&lt;style face="superscript"&gt;7&lt;/style&gt;&lt;/DisplayText&gt;&lt;record&gt;&lt;rec-number&gt;12&lt;/rec-number&gt;&lt;foreign-keys&gt;&lt;key app="EN" db-id="szft09rdopsx0seftxzpfav9ts9ww0dfearv"&gt;12&lt;/key&gt;&lt;/foreign-keys&gt;&lt;ref-type name="Journal Article"&gt;17&lt;/ref-type&gt;&lt;contributors&gt;&lt;authors&gt;&lt;author&gt;Kwon, I. H.&lt;/author&gt;&lt;author&gt;Kwon, H. H.&lt;/author&gt;&lt;author&gt;Na, S. J.&lt;/author&gt;&lt;author&gt;Youn, J. I.&lt;/author&gt;&lt;/authors&gt;&lt;/contributors&gt;&lt;auth-address&gt;Department of Dermatology, Seoul National University College of Medicine, Seoul, Korea.&lt;/auth-address&gt;&lt;titles&gt;&lt;title&gt;Could colorimetric method replace the individual minimal erythemal dose (MED) measurements in determining the initial dose of narrow-band UVB treatment for psoriasis patients with skin phototype III-V?&lt;/title&gt;&lt;secondary-title&gt;Journal of the European Academy of Dermatology and Venereology : JEADV&lt;/secondary-title&gt;&lt;alt-title&gt;J Eur Acad Dermatol Venereol&lt;/alt-title&gt;&lt;/titles&gt;&lt;periodical&gt;&lt;full-title&gt;Journal of the European Academy of Dermatology and Venereology : JEADV&lt;/full-title&gt;&lt;abbr-1&gt;J Eur Acad Dermatol Venereol&lt;/abbr-1&gt;&lt;/periodical&gt;&lt;alt-periodical&gt;&lt;full-title&gt;Journal of the European Academy of Dermatology and Venereology : JEADV&lt;/full-title&gt;&lt;abbr-1&gt;J Eur Acad Dermatol Venereol&lt;/abbr-1&gt;&lt;/alt-periodical&gt;&lt;edition&gt;2012/02/22&lt;/edition&gt;&lt;dates&gt;&lt;year&gt;2012&lt;/year&gt;&lt;pub-dates&gt;&lt;date&gt;Feb 20&lt;/date&gt;&lt;/pub-dates&gt;&lt;/dates&gt;&lt;isbn&gt;1468-3083 (Electronic)&amp;#xD;0926-9959 (Linking)&lt;/isbn&gt;&lt;accession-num&gt;22340091&lt;/accession-num&gt;&lt;urls&gt;&lt;related-urls&gt;&lt;url&gt;http://www.ncbi.nlm.nih.gov/pubmed/22340091&lt;/url&gt;&lt;/related-urls&gt;&lt;/urls&gt;&lt;electronic-resource-num&gt;10.1111/j.1468-3083.2012.04471.x&lt;/electronic-resource-num&gt;&lt;language&gt;Eng&lt;/language&gt;&lt;/record&gt;&lt;/Cite&gt;&lt;/EndNote&gt;</w:instrText>
        </w:r>
        <w:r w:rsidR="000626CA">
          <w:fldChar w:fldCharType="separate"/>
        </w:r>
        <w:r w:rsidRPr="00CB35F4">
          <w:rPr>
            <w:noProof/>
            <w:vertAlign w:val="superscript"/>
          </w:rPr>
          <w:t>7</w:t>
        </w:r>
        <w:r w:rsidR="000626CA">
          <w:fldChar w:fldCharType="end"/>
        </w:r>
      </w:hyperlink>
      <w:r>
        <w:t xml:space="preserve"> H</w:t>
      </w:r>
      <w:r w:rsidRPr="00431BC8">
        <w:t>owever</w:t>
      </w:r>
      <w:r>
        <w:t xml:space="preserve">, with both of these approaches, one must still convert the UV dose based on the intensity of the device used in the publication to the device at hand. UV intensity and effects are determined by the nature of the UV emitting device, the lamps used in the device, the skin sensitivity, and the distance of the skin from the device, all of which vary from situation to situation. </w:t>
      </w:r>
      <w:ins w:id="46" w:author="Heckman, Carolyn J" w:date="2012-10-08T14:09:00Z">
        <w:r w:rsidR="00154096">
          <w:t xml:space="preserve">This is probably the biggest source of error and confusion in </w:t>
        </w:r>
        <w:r w:rsidR="00154096">
          <w:t>using any MED</w:t>
        </w:r>
        <w:r w:rsidR="00154096">
          <w:t xml:space="preserve"> methodology.</w:t>
        </w:r>
        <w:r w:rsidR="00154096">
          <w:t xml:space="preserve"> </w:t>
        </w:r>
      </w:ins>
      <w:r>
        <w:t xml:space="preserve">However, if one wishes to conduct conversions from one device to another, the </w:t>
      </w:r>
      <w:del w:id="47" w:author="Heckman, Carolyn J" w:date="2012-10-08T14:07:00Z">
        <w:r w:rsidDel="00154096">
          <w:delText xml:space="preserve">Durham </w:delText>
        </w:r>
      </w:del>
      <w:ins w:id="48" w:author="Heckman, Carolyn J" w:date="2012-10-08T14:07:00Z">
        <w:r w:rsidR="00154096">
          <w:t>DURHAM</w:t>
        </w:r>
        <w:r w:rsidR="00154096">
          <w:t xml:space="preserve"> </w:t>
        </w:r>
        <w:proofErr w:type="spellStart"/>
        <w:r w:rsidR="00154096">
          <w:t>Erythema</w:t>
        </w:r>
        <w:proofErr w:type="spellEnd"/>
        <w:r w:rsidR="00154096">
          <w:t xml:space="preserve"> </w:t>
        </w:r>
      </w:ins>
      <w:del w:id="49" w:author="Heckman, Carolyn J" w:date="2012-10-08T14:07:00Z">
        <w:r w:rsidDel="00154096">
          <w:delText xml:space="preserve">MED </w:delText>
        </w:r>
      </w:del>
      <w:r>
        <w:t xml:space="preserve">Tester is an all-in-one device that contains both a UV source and a template </w:t>
      </w:r>
      <w:ins w:id="50" w:author="Heckman, Carolyn J" w:date="2012-10-08T14:07:00Z">
        <w:r w:rsidR="00154096">
          <w:t>that delivers ten graded irradiances increasing in 26% intervals in a single exposure, without opening or closing of motorized apertures, by employing graded opaque printed dots or etched small holes in a metal foil, so that in one exposure, all of the desired irradiances are delivered simultaneously</w:t>
        </w:r>
      </w:ins>
      <w:del w:id="51" w:author="Heckman, Carolyn J" w:date="2012-10-08T14:07:00Z">
        <w:r w:rsidDel="00154096">
          <w:delText>with holes that open and close that can be used to conduct MED testing</w:delText>
        </w:r>
      </w:del>
      <w:r>
        <w:t>.</w:t>
      </w:r>
      <w:hyperlink w:anchor="_ENREF_13" w:tooltip="Otman, 2006 #19" w:history="1">
        <w:r w:rsidR="000626CA">
          <w:fldChar w:fldCharType="begin">
            <w:fldData xml:space="preserve">PEVuZE5vdGU+PENpdGU+PEF1dGhvcj5PdG1hbjwvQXV0aG9yPjxZZWFyPjIwMDY8L1llYXI+PFJl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</w:fldData>
          </w:fldChar>
        </w:r>
        <w:r>
          <w:instrText xml:space="preserve"> ADDIN EN.CITE </w:instrText>
        </w:r>
        <w:r w:rsidR="000626CA">
          <w:fldChar w:fldCharType="begin">
            <w:fldData xml:space="preserve">PEVuZE5vdGU+PENpdGU+PEF1dGhvcj5PdG1hbjwvQXV0aG9yPjxZZWFyPjIwMDY8L1llYXI+PFJl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</w:fldData>
          </w:fldChar>
        </w:r>
        <w:r>
          <w:instrText xml:space="preserve"> ADDIN EN.CITE.DATA </w:instrText>
        </w:r>
        <w:r w:rsidR="000626CA">
          <w:fldChar w:fldCharType="end"/>
        </w:r>
        <w:r w:rsidR="000626CA">
          <w:fldChar w:fldCharType="separate"/>
        </w:r>
        <w:r w:rsidRPr="00CB35F4">
          <w:rPr>
            <w:noProof/>
            <w:vertAlign w:val="superscript"/>
          </w:rPr>
          <w:t>13</w:t>
        </w:r>
        <w:r w:rsidR="000626CA">
          <w:fldChar w:fldCharType="end"/>
        </w:r>
      </w:hyperlink>
      <w:ins w:id="52" w:author="Heckman, Carolyn J" w:date="2012-10-08T14:19:00Z">
        <w:r w:rsidR="0073454C">
          <w:t xml:space="preserve"> For more information about MED testing, </w:t>
        </w:r>
      </w:ins>
      <w:proofErr w:type="spellStart"/>
      <w:ins w:id="53" w:author="Heckman, Carolyn J" w:date="2012-10-08T14:20:00Z">
        <w:r w:rsidR="0073454C">
          <w:t>dosimetry</w:t>
        </w:r>
        <w:proofErr w:type="spellEnd"/>
        <w:r w:rsidR="0073454C">
          <w:t xml:space="preserve">, and calibration in phototherapy, </w:t>
        </w:r>
      </w:ins>
      <w:ins w:id="54" w:author="Heckman, Carolyn J" w:date="2012-10-08T14:22:00Z">
        <w:r w:rsidR="0073454C">
          <w:t xml:space="preserve">including how to report MED testing procedures, </w:t>
        </w:r>
      </w:ins>
      <w:ins w:id="55" w:author="Heckman, Carolyn J" w:date="2012-10-08T14:20:00Z">
        <w:r w:rsidR="0073454C">
          <w:t xml:space="preserve">the authors recommend </w:t>
        </w:r>
      </w:ins>
      <w:ins w:id="56" w:author="Heckman, Carolyn J" w:date="2012-10-08T14:21:00Z">
        <w:r w:rsidR="0073454C">
          <w:t xml:space="preserve">the guidelines from </w:t>
        </w:r>
        <w:r w:rsidR="0073454C">
          <w:t>the</w:t>
        </w:r>
        <w:r w:rsidR="0073454C">
          <w:t xml:space="preserve"> British Photo</w:t>
        </w:r>
      </w:ins>
      <w:ins w:id="57" w:author="Heckman, Carolyn J" w:date="2012-10-08T14:22:00Z">
        <w:r w:rsidR="0073454C">
          <w:t>-</w:t>
        </w:r>
      </w:ins>
      <w:ins w:id="58" w:author="Heckman, Carolyn J" w:date="2012-10-08T14:21:00Z">
        <w:r w:rsidR="0073454C">
          <w:t>dermatology Group.</w:t>
        </w:r>
      </w:ins>
      <w:ins w:id="59" w:author="Heckman, Carolyn J" w:date="2012-10-08T14:22:00Z">
        <w:r w:rsidR="0073454C">
          <w:t xml:space="preserve"> </w:t>
        </w:r>
        <w:r w:rsidR="0073454C" w:rsidRPr="0073454C">
          <w:rPr>
            <w:vertAlign w:val="superscript"/>
          </w:rPr>
          <w:t>14</w:t>
        </w:r>
      </w:ins>
      <w:ins w:id="60" w:author="Heckman, Carolyn J" w:date="2012-10-08T14:21:00Z">
        <w:r w:rsidR="0073454C">
          <w:t xml:space="preserve"> </w:t>
        </w:r>
      </w:ins>
    </w:p>
    <w:p w:rsidR="000014CB" w:rsidRPr="009F6EB1" w:rsidRDefault="000014CB" w:rsidP="005A5F5D">
      <w:pPr>
        <w:pStyle w:val="NormalWeb"/>
      </w:pPr>
      <w:r>
        <w:rPr>
          <w:b/>
          <w:bCs/>
        </w:rPr>
        <w:br w:type="page"/>
      </w:r>
      <w:r w:rsidRPr="009F6EB1">
        <w:rPr>
          <w:b/>
          <w:bCs/>
        </w:rPr>
        <w:lastRenderedPageBreak/>
        <w:t>Acknowledgments:</w:t>
      </w:r>
      <w:r w:rsidRPr="009F6EB1">
        <w:t xml:space="preserve"> This work was funded by R21CA134819 (CH) and P30CA006927 (Cancer Center Core Grant). The authors would like to thank Elizabeth Culnan for her assistance with participant recruitment</w:t>
      </w:r>
      <w:r w:rsidR="003701CF">
        <w:t>,</w:t>
      </w:r>
      <w:r w:rsidRPr="009F6EB1">
        <w:t xml:space="preserve"> Lia Boyle</w:t>
      </w:r>
      <w:r>
        <w:t>,</w:t>
      </w:r>
      <w:r w:rsidRPr="009F6EB1">
        <w:t xml:space="preserve"> Eva Panigrahi</w:t>
      </w:r>
      <w:r>
        <w:t xml:space="preserve">, and Kate </w:t>
      </w:r>
      <w:proofErr w:type="spellStart"/>
      <w:r>
        <w:t>Menezes</w:t>
      </w:r>
      <w:proofErr w:type="spellEnd"/>
      <w:r w:rsidRPr="009F6EB1">
        <w:t xml:space="preserve"> for their assistance in the development of procedures</w:t>
      </w:r>
      <w:r w:rsidR="003701CF">
        <w:t>, and Jeanne Pomenti with her assistance with manuscript preparation</w:t>
      </w:r>
      <w:r w:rsidRPr="009F6EB1">
        <w:t xml:space="preserve">. </w:t>
      </w:r>
      <w:ins w:id="61" w:author="Heckman, Carolyn J" w:date="2012-10-08T14:28:00Z">
        <w:r w:rsidR="00561D07">
          <w:t xml:space="preserve">We also thank the journal reviewers for their helpful suggestions. </w:t>
        </w:r>
      </w:ins>
    </w:p>
    <w:p w:rsidR="000014CB" w:rsidRPr="009F6EB1" w:rsidRDefault="000014CB" w:rsidP="00EE705F">
      <w:pPr>
        <w:pStyle w:val="NormalWeb"/>
      </w:pPr>
      <w:r w:rsidRPr="009F6EB1">
        <w:rPr>
          <w:b/>
          <w:bCs/>
        </w:rPr>
        <w:t>Disclosures:</w:t>
      </w:r>
      <w:r w:rsidRPr="009F6EB1">
        <w:t xml:space="preserve"> </w:t>
      </w:r>
      <w:r>
        <w:t>We</w:t>
      </w:r>
      <w:r w:rsidRPr="009F6EB1">
        <w:t xml:space="preserve"> have nothing to disclose.  </w:t>
      </w:r>
    </w:p>
    <w:p w:rsidR="000014CB" w:rsidRPr="00CB35F4" w:rsidRDefault="000014CB" w:rsidP="00EE705F">
      <w:pPr>
        <w:pStyle w:val="NormalWeb"/>
        <w:rPr>
          <w:b/>
        </w:rPr>
      </w:pPr>
      <w:r w:rsidRPr="00CB35F4">
        <w:rPr>
          <w:b/>
        </w:rPr>
        <w:t>References:</w:t>
      </w:r>
    </w:p>
    <w:p w:rsidR="000014CB" w:rsidRDefault="000626CA" w:rsidP="00CB35F4">
      <w:pPr>
        <w:ind w:left="720" w:hanging="720"/>
        <w:rPr>
          <w:noProof/>
        </w:rPr>
      </w:pPr>
      <w:r>
        <w:fldChar w:fldCharType="begin"/>
      </w:r>
      <w:r w:rsidR="000014CB">
        <w:instrText xml:space="preserve"> ADDIN EN.REFLIST </w:instrText>
      </w:r>
      <w:r>
        <w:fldChar w:fldCharType="separate"/>
      </w:r>
      <w:bookmarkStart w:id="62" w:name="_ENREF_1"/>
      <w:r w:rsidR="000014CB">
        <w:rPr>
          <w:noProof/>
        </w:rPr>
        <w:t>1.</w:t>
      </w:r>
      <w:r w:rsidR="000014CB">
        <w:rPr>
          <w:noProof/>
        </w:rPr>
        <w:tab/>
        <w:t xml:space="preserve">The Daavlin Company. </w:t>
      </w:r>
      <w:r w:rsidR="000014CB" w:rsidRPr="00CB35F4">
        <w:rPr>
          <w:i/>
          <w:noProof/>
        </w:rPr>
        <w:t>UV phototherapy lamps and accessories</w:t>
      </w:r>
      <w:r w:rsidR="000014CB">
        <w:rPr>
          <w:noProof/>
        </w:rPr>
        <w:t>, &lt;</w:t>
      </w:r>
      <w:hyperlink r:id="rId15" w:history="1">
        <w:r w:rsidR="000014CB" w:rsidRPr="00CB35F4">
          <w:rPr>
            <w:rStyle w:val="Hyperlink"/>
            <w:noProof/>
          </w:rPr>
          <w:t>http://daavlin.com/our-products/uv-therapy-accesories/</w:t>
        </w:r>
      </w:hyperlink>
      <w:r w:rsidR="000014CB">
        <w:rPr>
          <w:noProof/>
        </w:rPr>
        <w:t>&gt; (2012).</w:t>
      </w:r>
      <w:bookmarkEnd w:id="62"/>
    </w:p>
    <w:p w:rsidR="000014CB" w:rsidRDefault="000014CB" w:rsidP="00CB35F4">
      <w:pPr>
        <w:ind w:left="720" w:hanging="720"/>
        <w:rPr>
          <w:noProof/>
        </w:rPr>
      </w:pPr>
      <w:bookmarkStart w:id="63" w:name="_ENREF_2"/>
      <w:r>
        <w:rPr>
          <w:noProof/>
        </w:rPr>
        <w:t>2.</w:t>
      </w:r>
      <w:r>
        <w:rPr>
          <w:noProof/>
        </w:rPr>
        <w:tab/>
        <w:t xml:space="preserve">Fitzpatrick, T. B. The validity and practicality of sun-reactive skin types I through VI. </w:t>
      </w:r>
      <w:r w:rsidRPr="00CB35F4">
        <w:rPr>
          <w:i/>
          <w:noProof/>
        </w:rPr>
        <w:t>Archives of Dermatology</w:t>
      </w:r>
      <w:r>
        <w:rPr>
          <w:noProof/>
        </w:rPr>
        <w:t xml:space="preserve"> </w:t>
      </w:r>
      <w:r w:rsidRPr="00CB35F4">
        <w:rPr>
          <w:b/>
          <w:noProof/>
        </w:rPr>
        <w:t>124</w:t>
      </w:r>
      <w:r>
        <w:rPr>
          <w:noProof/>
        </w:rPr>
        <w:t>, 869-871 (1988).</w:t>
      </w:r>
      <w:bookmarkEnd w:id="63"/>
    </w:p>
    <w:p w:rsidR="000014CB" w:rsidRDefault="000014CB" w:rsidP="00CB35F4">
      <w:pPr>
        <w:ind w:left="720" w:hanging="720"/>
        <w:rPr>
          <w:noProof/>
        </w:rPr>
      </w:pPr>
      <w:bookmarkStart w:id="64" w:name="_ENREF_3"/>
      <w:r>
        <w:rPr>
          <w:noProof/>
        </w:rPr>
        <w:t>3.</w:t>
      </w:r>
      <w:r>
        <w:rPr>
          <w:noProof/>
        </w:rPr>
        <w:tab/>
        <w:t xml:space="preserve">Solar Light Co., I. </w:t>
      </w:r>
      <w:r w:rsidRPr="00CB35F4">
        <w:rPr>
          <w:i/>
          <w:noProof/>
        </w:rPr>
        <w:t xml:space="preserve">Model 601 Multiport®  SPF Testing 6 output Solar Simulator </w:t>
      </w:r>
      <w:r>
        <w:rPr>
          <w:noProof/>
        </w:rPr>
        <w:t>&lt;</w:t>
      </w:r>
      <w:hyperlink r:id="rId16" w:history="1">
        <w:r w:rsidRPr="00CB35F4">
          <w:rPr>
            <w:rStyle w:val="Hyperlink"/>
            <w:noProof/>
          </w:rPr>
          <w:t>http://www.solarlight.com/products/Solar_simulator_Multiport_601_SPF.html</w:t>
        </w:r>
      </w:hyperlink>
      <w:r>
        <w:rPr>
          <w:noProof/>
        </w:rPr>
        <w:t>&gt; (2012).</w:t>
      </w:r>
      <w:bookmarkEnd w:id="64"/>
    </w:p>
    <w:p w:rsidR="000014CB" w:rsidRDefault="000014CB" w:rsidP="00CB35F4">
      <w:pPr>
        <w:ind w:left="720" w:hanging="720"/>
        <w:rPr>
          <w:noProof/>
        </w:rPr>
      </w:pPr>
      <w:bookmarkStart w:id="65" w:name="_ENREF_4"/>
      <w:r>
        <w:rPr>
          <w:noProof/>
        </w:rPr>
        <w:t>4.</w:t>
      </w:r>
      <w:r>
        <w:rPr>
          <w:noProof/>
        </w:rPr>
        <w:tab/>
        <w:t xml:space="preserve">National Archives and Records Administration. </w:t>
      </w:r>
      <w:r w:rsidRPr="00CB35F4">
        <w:rPr>
          <w:i/>
          <w:noProof/>
        </w:rPr>
        <w:t>Over-the-counter sunscreen drug products; required labeling based on effectiveness testing</w:t>
      </w:r>
      <w:r>
        <w:rPr>
          <w:noProof/>
        </w:rPr>
        <w:t>, &lt;</w:t>
      </w:r>
      <w:hyperlink r:id="rId17" w:history="1">
        <w:r w:rsidRPr="00CB35F4">
          <w:rPr>
            <w:rStyle w:val="Hyperlink"/>
            <w:noProof/>
          </w:rPr>
          <w:t>http://ecfr.gpoaccess.gov/cgi/t/text/text-idx?type=simple;c=ecfr;cc=ecfr;idno=21;region=DIV1;q1=201;rgn=div2;sid=2e707692c7adf31cc3772389d813a3bb;view=text;node=20110617%3A1.33;start=1;size=25</w:t>
        </w:r>
      </w:hyperlink>
      <w:r>
        <w:rPr>
          <w:noProof/>
        </w:rPr>
        <w:t>&gt; (2012).</w:t>
      </w:r>
      <w:bookmarkEnd w:id="65"/>
    </w:p>
    <w:p w:rsidR="000014CB" w:rsidRDefault="000014CB" w:rsidP="00CB35F4">
      <w:pPr>
        <w:ind w:left="720" w:hanging="720"/>
        <w:rPr>
          <w:noProof/>
        </w:rPr>
      </w:pPr>
      <w:bookmarkStart w:id="66" w:name="_ENREF_5"/>
      <w:r>
        <w:rPr>
          <w:noProof/>
        </w:rPr>
        <w:t>5.</w:t>
      </w:r>
      <w:r>
        <w:rPr>
          <w:noProof/>
        </w:rPr>
        <w:tab/>
        <w:t xml:space="preserve">Bodekaer, M., Akerstrom, U. &amp; Wulf, H. C. Accumulation of sunscreen in human skin after daily applications: a study of sunscreens with different ultraviolet radiation filters. </w:t>
      </w:r>
      <w:r w:rsidRPr="00CB35F4">
        <w:rPr>
          <w:i/>
          <w:noProof/>
        </w:rPr>
        <w:t>Photodermatol Photoimmunol Photomed</w:t>
      </w:r>
      <w:r>
        <w:rPr>
          <w:noProof/>
        </w:rPr>
        <w:t xml:space="preserve"> </w:t>
      </w:r>
      <w:r w:rsidRPr="00CB35F4">
        <w:rPr>
          <w:b/>
          <w:noProof/>
        </w:rPr>
        <w:t>28</w:t>
      </w:r>
      <w:r>
        <w:rPr>
          <w:noProof/>
        </w:rPr>
        <w:t>, 127-132, doi:10.1111/j.1600-0781.2012.00651.x (2012).</w:t>
      </w:r>
      <w:bookmarkEnd w:id="66"/>
    </w:p>
    <w:p w:rsidR="000014CB" w:rsidRDefault="000014CB" w:rsidP="00CB35F4">
      <w:pPr>
        <w:ind w:left="720" w:hanging="720"/>
        <w:rPr>
          <w:noProof/>
        </w:rPr>
      </w:pPr>
      <w:bookmarkStart w:id="67" w:name="_ENREF_6"/>
      <w:r>
        <w:rPr>
          <w:noProof/>
        </w:rPr>
        <w:t>6.</w:t>
      </w:r>
      <w:r>
        <w:rPr>
          <w:noProof/>
        </w:rPr>
        <w:tab/>
        <w:t xml:space="preserve">H. Waldmann GmbH &amp; Co. KG. </w:t>
      </w:r>
      <w:r w:rsidRPr="00CB35F4">
        <w:rPr>
          <w:i/>
          <w:noProof/>
        </w:rPr>
        <w:t>Test unit for erythema testing</w:t>
      </w:r>
      <w:r>
        <w:rPr>
          <w:noProof/>
        </w:rPr>
        <w:t>, &lt;</w:t>
      </w:r>
      <w:hyperlink r:id="rId18" w:history="1">
        <w:r w:rsidRPr="00CB35F4">
          <w:rPr>
            <w:rStyle w:val="Hyperlink"/>
            <w:noProof/>
          </w:rPr>
          <w:t>http://www.waldmann.com/waldmann-medizin/home/home/products/therapy_systems_for_professional_use/accessories/test_unit.html</w:t>
        </w:r>
      </w:hyperlink>
      <w:r>
        <w:rPr>
          <w:noProof/>
        </w:rPr>
        <w:t>&gt; (2012).</w:t>
      </w:r>
      <w:bookmarkEnd w:id="67"/>
    </w:p>
    <w:p w:rsidR="000014CB" w:rsidRDefault="000014CB" w:rsidP="00CB35F4">
      <w:pPr>
        <w:ind w:left="720" w:hanging="720"/>
        <w:rPr>
          <w:noProof/>
        </w:rPr>
      </w:pPr>
      <w:bookmarkStart w:id="68" w:name="_ENREF_7"/>
      <w:r>
        <w:rPr>
          <w:noProof/>
        </w:rPr>
        <w:t>7.</w:t>
      </w:r>
      <w:r>
        <w:rPr>
          <w:noProof/>
        </w:rPr>
        <w:tab/>
        <w:t xml:space="preserve">Kwon, I. H., Kwon, H. H., Na, S. J. &amp; Youn, J. I. Could colorimetric method replace the individual minimal erythemal dose (MED) measurements in determining the initial dose of narrow-band UVB treatment for psoriasis patients with skin phototype III-V? </w:t>
      </w:r>
      <w:r w:rsidRPr="00CB35F4">
        <w:rPr>
          <w:i/>
          <w:noProof/>
        </w:rPr>
        <w:t>J Eur Acad Dermatol Venereol</w:t>
      </w:r>
      <w:r>
        <w:rPr>
          <w:noProof/>
        </w:rPr>
        <w:t>, doi:10.1111/j.1468-3083.2012.04471.x (2012).</w:t>
      </w:r>
      <w:bookmarkEnd w:id="68"/>
    </w:p>
    <w:p w:rsidR="000014CB" w:rsidRDefault="000014CB" w:rsidP="00CB35F4">
      <w:pPr>
        <w:ind w:left="720" w:hanging="720"/>
        <w:rPr>
          <w:noProof/>
        </w:rPr>
      </w:pPr>
      <w:bookmarkStart w:id="69" w:name="_ENREF_8"/>
      <w:r>
        <w:rPr>
          <w:noProof/>
        </w:rPr>
        <w:t>8.</w:t>
      </w:r>
      <w:r>
        <w:rPr>
          <w:noProof/>
        </w:rPr>
        <w:tab/>
        <w:t xml:space="preserve">Youn, J. I., Park, J. Y., Jo, S. J., Rim, J. H. &amp; Choe, Y. B. Assessment of the usefulness of skin phototype and skin color as the parameter of cutaneous narrow band UVB sensitivity in psoriasis patients. </w:t>
      </w:r>
      <w:r w:rsidRPr="00CB35F4">
        <w:rPr>
          <w:i/>
          <w:noProof/>
        </w:rPr>
        <w:t>Photodermatol Photoimmunol Photomed</w:t>
      </w:r>
      <w:r>
        <w:rPr>
          <w:noProof/>
        </w:rPr>
        <w:t xml:space="preserve"> </w:t>
      </w:r>
      <w:r w:rsidRPr="00CB35F4">
        <w:rPr>
          <w:b/>
          <w:noProof/>
        </w:rPr>
        <w:t>19</w:t>
      </w:r>
      <w:r>
        <w:rPr>
          <w:noProof/>
        </w:rPr>
        <w:t>, 261-264 (2003).</w:t>
      </w:r>
      <w:bookmarkEnd w:id="69"/>
    </w:p>
    <w:p w:rsidR="000014CB" w:rsidRDefault="000014CB" w:rsidP="00CB35F4">
      <w:pPr>
        <w:ind w:left="720" w:hanging="720"/>
        <w:rPr>
          <w:noProof/>
        </w:rPr>
      </w:pPr>
      <w:bookmarkStart w:id="70" w:name="_ENREF_9"/>
      <w:r>
        <w:rPr>
          <w:noProof/>
        </w:rPr>
        <w:t>9.</w:t>
      </w:r>
      <w:r>
        <w:rPr>
          <w:noProof/>
        </w:rPr>
        <w:tab/>
        <w:t xml:space="preserve">Henriksen, M., Na, R., Agren, M. S. &amp; Wulf, H. C. Minimal erythema dose after multiple UV exposures depends on pre-exposure skin pigmentation. </w:t>
      </w:r>
      <w:r w:rsidRPr="00CB35F4">
        <w:rPr>
          <w:i/>
          <w:noProof/>
        </w:rPr>
        <w:t>Photodermatol Photoimmunol Photomed</w:t>
      </w:r>
      <w:r>
        <w:rPr>
          <w:noProof/>
        </w:rPr>
        <w:t xml:space="preserve"> </w:t>
      </w:r>
      <w:r w:rsidRPr="00CB35F4">
        <w:rPr>
          <w:b/>
          <w:noProof/>
        </w:rPr>
        <w:t>20</w:t>
      </w:r>
      <w:r>
        <w:rPr>
          <w:noProof/>
        </w:rPr>
        <w:t>, 163-169, doi:10.1111/j.1600-0781.2004.00104.x (2004).</w:t>
      </w:r>
      <w:bookmarkEnd w:id="70"/>
    </w:p>
    <w:p w:rsidR="000014CB" w:rsidRDefault="000014CB" w:rsidP="00CB35F4">
      <w:pPr>
        <w:ind w:left="720" w:hanging="720"/>
        <w:rPr>
          <w:noProof/>
        </w:rPr>
      </w:pPr>
      <w:bookmarkStart w:id="71" w:name="_ENREF_10"/>
      <w:r>
        <w:rPr>
          <w:noProof/>
        </w:rPr>
        <w:lastRenderedPageBreak/>
        <w:t>10.</w:t>
      </w:r>
      <w:r>
        <w:rPr>
          <w:noProof/>
        </w:rPr>
        <w:tab/>
        <w:t xml:space="preserve">Kraemer, C. K., Menegon, D. B. &amp; Cestari, T. F. Determination of the minimal phototoxic dose and colorimetry in psoralen plus ultraviolet A radiation therapy. </w:t>
      </w:r>
      <w:r w:rsidRPr="00CB35F4">
        <w:rPr>
          <w:i/>
          <w:noProof/>
        </w:rPr>
        <w:t>Photodermatol Photoimmunol Photomed</w:t>
      </w:r>
      <w:r>
        <w:rPr>
          <w:noProof/>
        </w:rPr>
        <w:t xml:space="preserve"> </w:t>
      </w:r>
      <w:r w:rsidRPr="00CB35F4">
        <w:rPr>
          <w:b/>
          <w:noProof/>
        </w:rPr>
        <w:t>21</w:t>
      </w:r>
      <w:r>
        <w:rPr>
          <w:noProof/>
        </w:rPr>
        <w:t>, 242-248, doi:10.1111/j.1600-0781.2005.00168.x (2005).</w:t>
      </w:r>
      <w:bookmarkEnd w:id="71"/>
    </w:p>
    <w:p w:rsidR="000014CB" w:rsidRDefault="000014CB" w:rsidP="00CB35F4">
      <w:pPr>
        <w:ind w:left="720" w:hanging="720"/>
        <w:rPr>
          <w:noProof/>
        </w:rPr>
      </w:pPr>
      <w:bookmarkStart w:id="72" w:name="_ENREF_11"/>
      <w:r>
        <w:rPr>
          <w:noProof/>
        </w:rPr>
        <w:t>11.</w:t>
      </w:r>
      <w:r>
        <w:rPr>
          <w:noProof/>
        </w:rPr>
        <w:tab/>
        <w:t xml:space="preserve">Sachdeva, S. Fitzpatrick skin typing: applications in dermatology. </w:t>
      </w:r>
      <w:r w:rsidRPr="00CB35F4">
        <w:rPr>
          <w:i/>
          <w:noProof/>
        </w:rPr>
        <w:t>Indian J Dermatol Venereol Leprol</w:t>
      </w:r>
      <w:r>
        <w:rPr>
          <w:noProof/>
        </w:rPr>
        <w:t xml:space="preserve"> </w:t>
      </w:r>
      <w:r w:rsidRPr="00CB35F4">
        <w:rPr>
          <w:b/>
          <w:noProof/>
        </w:rPr>
        <w:t>75</w:t>
      </w:r>
      <w:r>
        <w:rPr>
          <w:noProof/>
        </w:rPr>
        <w:t>, 93-96 (2009).</w:t>
      </w:r>
      <w:bookmarkEnd w:id="72"/>
    </w:p>
    <w:p w:rsidR="000014CB" w:rsidRDefault="000014CB" w:rsidP="00CB35F4">
      <w:pPr>
        <w:ind w:left="720" w:hanging="720"/>
        <w:rPr>
          <w:noProof/>
        </w:rPr>
      </w:pPr>
      <w:bookmarkStart w:id="73" w:name="_ENREF_12"/>
      <w:r>
        <w:rPr>
          <w:noProof/>
        </w:rPr>
        <w:t>12.</w:t>
      </w:r>
      <w:r>
        <w:rPr>
          <w:noProof/>
        </w:rPr>
        <w:tab/>
        <w:t xml:space="preserve">Webb, A. R., Kift, R., Berry, J. L. &amp; Rhodes, L. E. The vitamin D debate: translating controlled experiments into reality for human sun exposure times. </w:t>
      </w:r>
      <w:r w:rsidRPr="00CB35F4">
        <w:rPr>
          <w:i/>
          <w:noProof/>
        </w:rPr>
        <w:t>Photochem Photobiol</w:t>
      </w:r>
      <w:r>
        <w:rPr>
          <w:noProof/>
        </w:rPr>
        <w:t xml:space="preserve"> </w:t>
      </w:r>
      <w:r w:rsidRPr="00CB35F4">
        <w:rPr>
          <w:b/>
          <w:noProof/>
        </w:rPr>
        <w:t>87</w:t>
      </w:r>
      <w:r>
        <w:rPr>
          <w:noProof/>
        </w:rPr>
        <w:t>, 741-745, doi:10.1111/j.1751-1097.2011.00898.x (2011).</w:t>
      </w:r>
      <w:bookmarkEnd w:id="73"/>
    </w:p>
    <w:p w:rsidR="000014CB" w:rsidRDefault="000014CB" w:rsidP="00CB35F4">
      <w:pPr>
        <w:ind w:left="720" w:hanging="720"/>
        <w:rPr>
          <w:ins w:id="74" w:author="Heckman, Carolyn J" w:date="2012-10-08T14:23:00Z"/>
          <w:noProof/>
        </w:rPr>
      </w:pPr>
      <w:bookmarkStart w:id="75" w:name="_ENREF_13"/>
      <w:r>
        <w:rPr>
          <w:noProof/>
        </w:rPr>
        <w:t>13.</w:t>
      </w:r>
      <w:r>
        <w:rPr>
          <w:noProof/>
        </w:rPr>
        <w:tab/>
        <w:t xml:space="preserve">Otman, S. G., Edwards, C., Gambles, B. &amp; Anstey, A. V. Validation of a semiautomated method of minimal erythema dose testing for narrowband ultraviolet B phototherapy. </w:t>
      </w:r>
      <w:r w:rsidRPr="00CB35F4">
        <w:rPr>
          <w:i/>
          <w:noProof/>
        </w:rPr>
        <w:t>Br J Dermatol</w:t>
      </w:r>
      <w:r>
        <w:rPr>
          <w:noProof/>
        </w:rPr>
        <w:t xml:space="preserve"> </w:t>
      </w:r>
      <w:r w:rsidRPr="00CB35F4">
        <w:rPr>
          <w:b/>
          <w:noProof/>
        </w:rPr>
        <w:t>155</w:t>
      </w:r>
      <w:r>
        <w:rPr>
          <w:noProof/>
        </w:rPr>
        <w:t>, 416-421, doi:10.1111/j.1365-2133.2006.07273.x (2006).</w:t>
      </w:r>
      <w:bookmarkEnd w:id="75"/>
    </w:p>
    <w:p w:rsidR="0073454C" w:rsidRPr="0073454C" w:rsidRDefault="0073454C" w:rsidP="0073454C">
      <w:pPr>
        <w:pStyle w:val="Heading1"/>
        <w:spacing w:before="0" w:beforeAutospacing="0" w:after="0" w:afterAutospacing="0"/>
        <w:ind w:left="720" w:hanging="720"/>
        <w:rPr>
          <w:b w:val="0"/>
          <w:sz w:val="24"/>
          <w:szCs w:val="24"/>
        </w:rPr>
      </w:pPr>
      <w:ins w:id="76" w:author="Heckman, Carolyn J" w:date="2012-10-08T14:23:00Z">
        <w:r w:rsidRPr="0073454C">
          <w:rPr>
            <w:b w:val="0"/>
            <w:noProof/>
            <w:sz w:val="24"/>
            <w:szCs w:val="24"/>
          </w:rPr>
          <w:t xml:space="preserve">14. </w:t>
        </w:r>
        <w:r w:rsidRPr="0073454C">
          <w:rPr>
            <w:b w:val="0"/>
            <w:noProof/>
            <w:sz w:val="24"/>
            <w:szCs w:val="24"/>
          </w:rPr>
          <w:tab/>
        </w:r>
      </w:ins>
      <w:ins w:id="77" w:author="Heckman, Carolyn J" w:date="2012-10-08T14:24:00Z">
        <w:r>
          <w:rPr>
            <w:b w:val="0"/>
            <w:noProof/>
            <w:sz w:val="24"/>
            <w:szCs w:val="24"/>
          </w:rPr>
          <w:t xml:space="preserve">Taylor, D.K., Anstey, A.V., Coleman, A.J., Diffey, B.L., Farr, P.M., Ferguson, S. et al. </w:t>
        </w:r>
      </w:ins>
      <w:ins w:id="78" w:author="Heckman, Carolyn J" w:date="2012-10-08T14:23:00Z">
        <w:r w:rsidRPr="0073454C">
          <w:rPr>
            <w:b w:val="0"/>
            <w:sz w:val="24"/>
            <w:szCs w:val="24"/>
          </w:rPr>
          <w:t xml:space="preserve">Guidelines for </w:t>
        </w:r>
        <w:proofErr w:type="spellStart"/>
        <w:r w:rsidRPr="0073454C">
          <w:rPr>
            <w:b w:val="0"/>
            <w:sz w:val="24"/>
            <w:szCs w:val="24"/>
          </w:rPr>
          <w:t>dosimetry</w:t>
        </w:r>
        <w:proofErr w:type="spellEnd"/>
        <w:r w:rsidRPr="0073454C">
          <w:rPr>
            <w:b w:val="0"/>
            <w:sz w:val="24"/>
            <w:szCs w:val="24"/>
          </w:rPr>
          <w:t xml:space="preserve"> and calibration in ultraviolet radiation therapy: a report of a British </w:t>
        </w:r>
        <w:proofErr w:type="spellStart"/>
        <w:r w:rsidRPr="0073454C">
          <w:rPr>
            <w:b w:val="0"/>
            <w:sz w:val="24"/>
            <w:szCs w:val="24"/>
          </w:rPr>
          <w:t>Photodermatology</w:t>
        </w:r>
        <w:proofErr w:type="spellEnd"/>
        <w:r w:rsidRPr="0073454C">
          <w:rPr>
            <w:b w:val="0"/>
            <w:sz w:val="24"/>
            <w:szCs w:val="24"/>
          </w:rPr>
          <w:t xml:space="preserve"> Group workshop</w:t>
        </w:r>
      </w:ins>
      <w:ins w:id="79" w:author="Heckman, Carolyn J" w:date="2012-10-08T14:25:00Z">
        <w:r>
          <w:rPr>
            <w:b w:val="0"/>
            <w:sz w:val="24"/>
            <w:szCs w:val="24"/>
          </w:rPr>
          <w:t xml:space="preserve">. </w:t>
        </w:r>
      </w:ins>
      <w:proofErr w:type="gramStart"/>
      <w:ins w:id="80" w:author="Heckman, Carolyn J" w:date="2012-10-08T14:23:00Z">
        <w:r w:rsidRPr="0073454C">
          <w:rPr>
            <w:b w:val="0"/>
            <w:i/>
            <w:sz w:val="24"/>
            <w:szCs w:val="24"/>
          </w:rPr>
          <w:t xml:space="preserve">Br J </w:t>
        </w:r>
        <w:proofErr w:type="spellStart"/>
        <w:r w:rsidRPr="0073454C">
          <w:rPr>
            <w:b w:val="0"/>
            <w:i/>
            <w:sz w:val="24"/>
            <w:szCs w:val="24"/>
          </w:rPr>
          <w:t>Dermatol</w:t>
        </w:r>
        <w:proofErr w:type="spellEnd"/>
        <w:r w:rsidRPr="0073454C">
          <w:rPr>
            <w:b w:val="0"/>
            <w:i/>
            <w:sz w:val="24"/>
            <w:szCs w:val="24"/>
          </w:rPr>
          <w:t xml:space="preserve"> </w:t>
        </w:r>
        <w:r w:rsidRPr="0073454C">
          <w:rPr>
            <w:sz w:val="24"/>
            <w:szCs w:val="24"/>
          </w:rPr>
          <w:t>146</w:t>
        </w:r>
      </w:ins>
      <w:ins w:id="81" w:author="Heckman, Carolyn J" w:date="2012-10-08T14:25:00Z">
        <w:r>
          <w:rPr>
            <w:b w:val="0"/>
            <w:sz w:val="24"/>
            <w:szCs w:val="24"/>
          </w:rPr>
          <w:t>,</w:t>
        </w:r>
      </w:ins>
      <w:ins w:id="82" w:author="Heckman, Carolyn J" w:date="2012-10-08T14:23:00Z">
        <w:r w:rsidRPr="0073454C">
          <w:rPr>
            <w:b w:val="0"/>
            <w:sz w:val="24"/>
            <w:szCs w:val="24"/>
          </w:rPr>
          <w:t xml:space="preserve"> 755-763</w:t>
        </w:r>
      </w:ins>
      <w:ins w:id="83" w:author="Heckman, Carolyn J" w:date="2012-10-08T14:26:00Z">
        <w:r>
          <w:rPr>
            <w:b w:val="0"/>
            <w:sz w:val="24"/>
            <w:szCs w:val="24"/>
          </w:rPr>
          <w:t xml:space="preserve"> (2002).</w:t>
        </w:r>
        <w:proofErr w:type="gramEnd"/>
        <w:r>
          <w:rPr>
            <w:b w:val="0"/>
            <w:sz w:val="24"/>
            <w:szCs w:val="24"/>
          </w:rPr>
          <w:t xml:space="preserve"> </w:t>
        </w:r>
      </w:ins>
    </w:p>
    <w:p w:rsidR="000014CB" w:rsidRPr="0073454C" w:rsidRDefault="000014CB" w:rsidP="00CB35F4">
      <w:pPr>
        <w:rPr>
          <w:noProof/>
        </w:rPr>
      </w:pPr>
    </w:p>
    <w:p w:rsidR="000014CB" w:rsidRPr="009F6EB1" w:rsidRDefault="000626CA">
      <w:r>
        <w:fldChar w:fldCharType="end"/>
      </w:r>
    </w:p>
    <w:sectPr w:rsidR="000014CB" w:rsidRPr="009F6EB1" w:rsidSect="00ED2F8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66EE3"/>
    <w:multiLevelType w:val="hybridMultilevel"/>
    <w:tmpl w:val="66AE8E12"/>
    <w:lvl w:ilvl="0" w:tplc="0409000F">
      <w:start w:val="1"/>
      <w:numFmt w:val="decimal"/>
      <w:lvlText w:val="%1."/>
      <w:lvlJc w:val="left"/>
      <w:pPr>
        <w:tabs>
          <w:tab w:val="num" w:pos="1080"/>
        </w:tabs>
        <w:ind w:left="1080" w:hanging="360"/>
      </w:pPr>
      <w:rPr>
        <w:rFonts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29BC4222"/>
    <w:multiLevelType w:val="hybridMultilevel"/>
    <w:tmpl w:val="0BDA082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BD4A0D"/>
    <w:multiLevelType w:val="multilevel"/>
    <w:tmpl w:val="4DB8E6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62A36177"/>
    <w:multiLevelType w:val="hybridMultilevel"/>
    <w:tmpl w:val="BDF625D8"/>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659A03AF"/>
    <w:multiLevelType w:val="hybridMultilevel"/>
    <w:tmpl w:val="77380F4C"/>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66727590"/>
    <w:multiLevelType w:val="hybridMultilevel"/>
    <w:tmpl w:val="E9E0F1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7">
    <w:nsid w:val="67AB55A9"/>
    <w:multiLevelType w:val="hybridMultilevel"/>
    <w:tmpl w:val="096E0D6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71FA56BC"/>
    <w:multiLevelType w:val="hybridMultilevel"/>
    <w:tmpl w:val="7318D39E"/>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71FF0DDA"/>
    <w:multiLevelType w:val="multilevel"/>
    <w:tmpl w:val="43BA8B50"/>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74D73227"/>
    <w:multiLevelType w:val="hybridMultilevel"/>
    <w:tmpl w:val="77380F4C"/>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75173353"/>
    <w:multiLevelType w:val="hybridMultilevel"/>
    <w:tmpl w:val="6C4E47EE"/>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79841373"/>
    <w:multiLevelType w:val="hybridMultilevel"/>
    <w:tmpl w:val="D0A293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B000C54"/>
    <w:multiLevelType w:val="hybridMultilevel"/>
    <w:tmpl w:val="77380F4C"/>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3"/>
  </w:num>
  <w:num w:numId="3">
    <w:abstractNumId w:val="10"/>
  </w:num>
  <w:num w:numId="4">
    <w:abstractNumId w:val="9"/>
  </w:num>
  <w:num w:numId="5">
    <w:abstractNumId w:val="12"/>
  </w:num>
  <w:num w:numId="6">
    <w:abstractNumId w:val="0"/>
  </w:num>
  <w:num w:numId="7">
    <w:abstractNumId w:val="8"/>
  </w:num>
  <w:num w:numId="8">
    <w:abstractNumId w:val="11"/>
  </w:num>
  <w:num w:numId="9">
    <w:abstractNumId w:val="6"/>
  </w:num>
  <w:num w:numId="10">
    <w:abstractNumId w:val="7"/>
  </w:num>
  <w:num w:numId="11">
    <w:abstractNumId w:val="4"/>
  </w:num>
  <w:num w:numId="12">
    <w:abstractNumId w:val="1"/>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characterSpacingControl w:val="doNotCompress"/>
  <w:compat/>
  <w:docVars>
    <w:docVar w:name="EN.InstantFormat" w:val="&lt;ENInstantFormat&gt;&lt;Enabled&gt;1&lt;/Enabled&gt;&lt;ScanUnformatted&gt;1&lt;/ScanUnformatted&gt;&lt;ScanChanges&gt;1&lt;/ScanChanges&gt;&lt;Suspended&gt;0&lt;/Suspended&gt;&lt;/ENInstantFormat&gt;"/>
    <w:docVar w:name="EN.Layout" w:val="&lt;ENLayout&gt;&lt;Style&gt;Natur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zft09rdopsx0seftxzpfav9ts9ww0dfearv&quot;&gt;MEDLibrary&lt;record-ids&gt;&lt;item&gt;5&lt;/item&gt;&lt;item&gt;8&lt;/item&gt;&lt;item&gt;11&lt;/item&gt;&lt;item&gt;12&lt;/item&gt;&lt;item&gt;19&lt;/item&gt;&lt;item&gt;29&lt;/item&gt;&lt;item&gt;38&lt;/item&gt;&lt;item&gt;39&lt;/item&gt;&lt;item&gt;40&lt;/item&gt;&lt;item&gt;41&lt;/item&gt;&lt;item&gt;43&lt;/item&gt;&lt;item&gt;44&lt;/item&gt;&lt;item&gt;45&lt;/item&gt;&lt;/record-ids&gt;&lt;/item&gt;&lt;/Libraries&gt;"/>
  </w:docVars>
  <w:rsids>
    <w:rsidRoot w:val="00EE705F"/>
    <w:rsid w:val="000014CB"/>
    <w:rsid w:val="00043EE5"/>
    <w:rsid w:val="00061FCE"/>
    <w:rsid w:val="000626CA"/>
    <w:rsid w:val="00062A2D"/>
    <w:rsid w:val="000708EB"/>
    <w:rsid w:val="00071E95"/>
    <w:rsid w:val="0007325C"/>
    <w:rsid w:val="000B0308"/>
    <w:rsid w:val="00121BD1"/>
    <w:rsid w:val="00126D6A"/>
    <w:rsid w:val="00134FF2"/>
    <w:rsid w:val="00137CDB"/>
    <w:rsid w:val="00154096"/>
    <w:rsid w:val="00194AA4"/>
    <w:rsid w:val="001A040A"/>
    <w:rsid w:val="001B2A3B"/>
    <w:rsid w:val="001C6986"/>
    <w:rsid w:val="001D65A6"/>
    <w:rsid w:val="001E047F"/>
    <w:rsid w:val="001E1676"/>
    <w:rsid w:val="00246A88"/>
    <w:rsid w:val="0025598D"/>
    <w:rsid w:val="002705B3"/>
    <w:rsid w:val="00282DFF"/>
    <w:rsid w:val="00287AFD"/>
    <w:rsid w:val="002B159B"/>
    <w:rsid w:val="002F134A"/>
    <w:rsid w:val="00311B3E"/>
    <w:rsid w:val="00314DB4"/>
    <w:rsid w:val="003701CF"/>
    <w:rsid w:val="00391EE3"/>
    <w:rsid w:val="003A044F"/>
    <w:rsid w:val="003C5F84"/>
    <w:rsid w:val="003C7313"/>
    <w:rsid w:val="003C76EC"/>
    <w:rsid w:val="003D18E8"/>
    <w:rsid w:val="003E5F86"/>
    <w:rsid w:val="004158B9"/>
    <w:rsid w:val="004253D5"/>
    <w:rsid w:val="00431BC8"/>
    <w:rsid w:val="0046397E"/>
    <w:rsid w:val="004779AE"/>
    <w:rsid w:val="004826A5"/>
    <w:rsid w:val="004B2066"/>
    <w:rsid w:val="004C56B5"/>
    <w:rsid w:val="004C5982"/>
    <w:rsid w:val="004F6340"/>
    <w:rsid w:val="004F767A"/>
    <w:rsid w:val="00533E5A"/>
    <w:rsid w:val="00561D07"/>
    <w:rsid w:val="00583464"/>
    <w:rsid w:val="005A384C"/>
    <w:rsid w:val="005A5F5D"/>
    <w:rsid w:val="006304F8"/>
    <w:rsid w:val="0063695A"/>
    <w:rsid w:val="00652524"/>
    <w:rsid w:val="00655615"/>
    <w:rsid w:val="00664921"/>
    <w:rsid w:val="006A2A4F"/>
    <w:rsid w:val="006B6027"/>
    <w:rsid w:val="006F34A4"/>
    <w:rsid w:val="0070775C"/>
    <w:rsid w:val="00720A9D"/>
    <w:rsid w:val="0073454C"/>
    <w:rsid w:val="007638F0"/>
    <w:rsid w:val="00773A89"/>
    <w:rsid w:val="00780A1D"/>
    <w:rsid w:val="007830E0"/>
    <w:rsid w:val="00796D8C"/>
    <w:rsid w:val="007E57D1"/>
    <w:rsid w:val="007F3D28"/>
    <w:rsid w:val="008845D3"/>
    <w:rsid w:val="00891469"/>
    <w:rsid w:val="00896C90"/>
    <w:rsid w:val="00897870"/>
    <w:rsid w:val="008A3BA1"/>
    <w:rsid w:val="008B5AD5"/>
    <w:rsid w:val="008E5CC8"/>
    <w:rsid w:val="008F1DF1"/>
    <w:rsid w:val="00902D80"/>
    <w:rsid w:val="0091091C"/>
    <w:rsid w:val="0091240C"/>
    <w:rsid w:val="00926424"/>
    <w:rsid w:val="009A7FAC"/>
    <w:rsid w:val="009C6D4D"/>
    <w:rsid w:val="009E7F31"/>
    <w:rsid w:val="009F6EB1"/>
    <w:rsid w:val="00A2143C"/>
    <w:rsid w:val="00A305EA"/>
    <w:rsid w:val="00A57911"/>
    <w:rsid w:val="00AB4E04"/>
    <w:rsid w:val="00AB52F8"/>
    <w:rsid w:val="00AF0414"/>
    <w:rsid w:val="00B11A22"/>
    <w:rsid w:val="00B26092"/>
    <w:rsid w:val="00B53769"/>
    <w:rsid w:val="00B66C06"/>
    <w:rsid w:val="00B81F5A"/>
    <w:rsid w:val="00B82D2D"/>
    <w:rsid w:val="00B83F25"/>
    <w:rsid w:val="00B91B6A"/>
    <w:rsid w:val="00B92711"/>
    <w:rsid w:val="00BB2328"/>
    <w:rsid w:val="00BB6E2A"/>
    <w:rsid w:val="00BD5CA2"/>
    <w:rsid w:val="00BE3FD8"/>
    <w:rsid w:val="00C01BEE"/>
    <w:rsid w:val="00C01E89"/>
    <w:rsid w:val="00C20BA2"/>
    <w:rsid w:val="00C326EF"/>
    <w:rsid w:val="00C3365B"/>
    <w:rsid w:val="00C374FD"/>
    <w:rsid w:val="00C41BBF"/>
    <w:rsid w:val="00C4681E"/>
    <w:rsid w:val="00C921D8"/>
    <w:rsid w:val="00C93D52"/>
    <w:rsid w:val="00C94607"/>
    <w:rsid w:val="00C948AC"/>
    <w:rsid w:val="00C96571"/>
    <w:rsid w:val="00CA49B5"/>
    <w:rsid w:val="00CB106B"/>
    <w:rsid w:val="00CB35F4"/>
    <w:rsid w:val="00CF6983"/>
    <w:rsid w:val="00CF6E87"/>
    <w:rsid w:val="00D05B3E"/>
    <w:rsid w:val="00D17486"/>
    <w:rsid w:val="00D373DA"/>
    <w:rsid w:val="00D41460"/>
    <w:rsid w:val="00D63902"/>
    <w:rsid w:val="00DA6A01"/>
    <w:rsid w:val="00E26865"/>
    <w:rsid w:val="00E33C7E"/>
    <w:rsid w:val="00E45F8F"/>
    <w:rsid w:val="00E52F7F"/>
    <w:rsid w:val="00E82CCB"/>
    <w:rsid w:val="00E90956"/>
    <w:rsid w:val="00EA46DD"/>
    <w:rsid w:val="00EB137A"/>
    <w:rsid w:val="00ED2F88"/>
    <w:rsid w:val="00EE2BF4"/>
    <w:rsid w:val="00EE705F"/>
    <w:rsid w:val="00EF4F96"/>
    <w:rsid w:val="00F071A0"/>
    <w:rsid w:val="00F25439"/>
    <w:rsid w:val="00F43D49"/>
    <w:rsid w:val="00F86889"/>
    <w:rsid w:val="00FB6AAF"/>
    <w:rsid w:val="00FB6E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F88"/>
    <w:rPr>
      <w:sz w:val="24"/>
      <w:szCs w:val="24"/>
    </w:rPr>
  </w:style>
  <w:style w:type="paragraph" w:styleId="Heading1">
    <w:name w:val="heading 1"/>
    <w:basedOn w:val="Normal"/>
    <w:link w:val="Heading1Char"/>
    <w:uiPriority w:val="9"/>
    <w:qFormat/>
    <w:locked/>
    <w:rsid w:val="0073454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ListParagraph">
    <w:name w:val="List Paragraph"/>
    <w:basedOn w:val="Normal"/>
    <w:uiPriority w:val="99"/>
    <w:qFormat/>
    <w:rsid w:val="00C948AC"/>
    <w:pPr>
      <w:ind w:left="720"/>
    </w:pPr>
  </w:style>
  <w:style w:type="table" w:styleId="TableGrid">
    <w:name w:val="Table Grid"/>
    <w:basedOn w:val="TableNormal"/>
    <w:uiPriority w:val="99"/>
    <w:rsid w:val="009A7FA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D63902"/>
    <w:rPr>
      <w:rFonts w:cs="Times New Roman"/>
      <w:sz w:val="16"/>
      <w:szCs w:val="16"/>
    </w:rPr>
  </w:style>
  <w:style w:type="paragraph" w:styleId="CommentText">
    <w:name w:val="annotation text"/>
    <w:basedOn w:val="Normal"/>
    <w:link w:val="CommentTextChar"/>
    <w:uiPriority w:val="99"/>
    <w:rsid w:val="00D63902"/>
    <w:rPr>
      <w:sz w:val="20"/>
      <w:szCs w:val="20"/>
    </w:rPr>
  </w:style>
  <w:style w:type="character" w:customStyle="1" w:styleId="CommentTextChar">
    <w:name w:val="Comment Text Char"/>
    <w:basedOn w:val="DefaultParagraphFont"/>
    <w:link w:val="CommentText"/>
    <w:uiPriority w:val="99"/>
    <w:locked/>
    <w:rsid w:val="00D63902"/>
    <w:rPr>
      <w:rFonts w:cs="Times New Roman"/>
    </w:rPr>
  </w:style>
  <w:style w:type="paragraph" w:styleId="CommentSubject">
    <w:name w:val="annotation subject"/>
    <w:basedOn w:val="CommentText"/>
    <w:next w:val="CommentText"/>
    <w:link w:val="CommentSubjectChar"/>
    <w:uiPriority w:val="99"/>
    <w:rsid w:val="00D63902"/>
    <w:rPr>
      <w:b/>
      <w:bCs/>
    </w:rPr>
  </w:style>
  <w:style w:type="character" w:customStyle="1" w:styleId="CommentSubjectChar">
    <w:name w:val="Comment Subject Char"/>
    <w:basedOn w:val="CommentTextChar"/>
    <w:link w:val="CommentSubject"/>
    <w:uiPriority w:val="99"/>
    <w:locked/>
    <w:rsid w:val="00D63902"/>
    <w:rPr>
      <w:b/>
      <w:bCs/>
    </w:rPr>
  </w:style>
  <w:style w:type="paragraph" w:styleId="BalloonText">
    <w:name w:val="Balloon Text"/>
    <w:basedOn w:val="Normal"/>
    <w:link w:val="BalloonTextChar"/>
    <w:uiPriority w:val="99"/>
    <w:rsid w:val="00D63902"/>
    <w:rPr>
      <w:rFonts w:ascii="Tahoma" w:hAnsi="Tahoma" w:cs="Tahoma"/>
      <w:sz w:val="16"/>
      <w:szCs w:val="16"/>
    </w:rPr>
  </w:style>
  <w:style w:type="character" w:customStyle="1" w:styleId="BalloonTextChar">
    <w:name w:val="Balloon Text Char"/>
    <w:basedOn w:val="DefaultParagraphFont"/>
    <w:link w:val="BalloonText"/>
    <w:uiPriority w:val="99"/>
    <w:locked/>
    <w:rsid w:val="00D63902"/>
    <w:rPr>
      <w:rFonts w:ascii="Tahoma" w:hAnsi="Tahoma" w:cs="Tahoma"/>
      <w:sz w:val="16"/>
      <w:szCs w:val="16"/>
    </w:rPr>
  </w:style>
  <w:style w:type="character" w:styleId="FollowedHyperlink">
    <w:name w:val="FollowedHyperlink"/>
    <w:basedOn w:val="DefaultParagraphFont"/>
    <w:uiPriority w:val="99"/>
    <w:rsid w:val="00BB2328"/>
    <w:rPr>
      <w:rFonts w:cs="Times New Roman"/>
      <w:color w:val="800080"/>
      <w:u w:val="single"/>
    </w:rPr>
  </w:style>
  <w:style w:type="character" w:customStyle="1" w:styleId="Heading1Char">
    <w:name w:val="Heading 1 Char"/>
    <w:basedOn w:val="DefaultParagraphFont"/>
    <w:link w:val="Heading1"/>
    <w:uiPriority w:val="9"/>
    <w:rsid w:val="0073454C"/>
    <w:rPr>
      <w:b/>
      <w:bCs/>
      <w:kern w:val="36"/>
      <w:sz w:val="48"/>
      <w:szCs w:val="48"/>
    </w:rPr>
  </w:style>
  <w:style w:type="character" w:customStyle="1" w:styleId="maintitle">
    <w:name w:val="maintitle"/>
    <w:basedOn w:val="DefaultParagraphFont"/>
    <w:rsid w:val="0073454C"/>
  </w:style>
</w:styles>
</file>

<file path=word/webSettings.xml><?xml version="1.0" encoding="utf-8"?>
<w:webSettings xmlns:r="http://schemas.openxmlformats.org/officeDocument/2006/relationships" xmlns:w="http://schemas.openxmlformats.org/wordprocessingml/2006/main">
  <w:divs>
    <w:div w:id="713893040">
      <w:marLeft w:val="0"/>
      <w:marRight w:val="0"/>
      <w:marTop w:val="0"/>
      <w:marBottom w:val="0"/>
      <w:divBdr>
        <w:top w:val="none" w:sz="0" w:space="0" w:color="auto"/>
        <w:left w:val="none" w:sz="0" w:space="0" w:color="auto"/>
        <w:bottom w:val="none" w:sz="0" w:space="0" w:color="auto"/>
        <w:right w:val="none" w:sz="0" w:space="0" w:color="auto"/>
      </w:divBdr>
      <w:divsChild>
        <w:div w:id="713893041">
          <w:marLeft w:val="120"/>
          <w:marRight w:val="120"/>
          <w:marTop w:val="120"/>
          <w:marBottom w:val="120"/>
          <w:divBdr>
            <w:top w:val="none" w:sz="0" w:space="0" w:color="auto"/>
            <w:left w:val="none" w:sz="0" w:space="0" w:color="auto"/>
            <w:bottom w:val="none" w:sz="0" w:space="0" w:color="auto"/>
            <w:right w:val="none" w:sz="0" w:space="0" w:color="auto"/>
          </w:divBdr>
          <w:divsChild>
            <w:div w:id="7138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761087">
      <w:bodyDiv w:val="1"/>
      <w:marLeft w:val="0"/>
      <w:marRight w:val="0"/>
      <w:marTop w:val="0"/>
      <w:marBottom w:val="0"/>
      <w:divBdr>
        <w:top w:val="none" w:sz="0" w:space="0" w:color="auto"/>
        <w:left w:val="none" w:sz="0" w:space="0" w:color="auto"/>
        <w:bottom w:val="none" w:sz="0" w:space="0" w:color="auto"/>
        <w:right w:val="none" w:sz="0" w:space="0" w:color="auto"/>
      </w:divBdr>
    </w:div>
    <w:div w:id="119211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nson_a@mail.trc.upenn.edu" TargetMode="External"/><Relationship Id="rId13" Type="http://schemas.openxmlformats.org/officeDocument/2006/relationships/hyperlink" Target="mailto:mannesl@umdnj.edu" TargetMode="External"/><Relationship Id="rId18" Type="http://schemas.openxmlformats.org/officeDocument/2006/relationships/hyperlink" Target="http://www.waldmann.com/waldmann-medizin/home/home/products/therapy_systems_for_professional_use/accessories/test_unit.html" TargetMode="External"/><Relationship Id="rId3" Type="http://schemas.openxmlformats.org/officeDocument/2006/relationships/settings" Target="settings.xml"/><Relationship Id="rId7" Type="http://schemas.openxmlformats.org/officeDocument/2006/relationships/hyperlink" Target="mailto:Jdk29@drexel.edu" TargetMode="External"/><Relationship Id="rId12" Type="http://schemas.openxmlformats.org/officeDocument/2006/relationships/hyperlink" Target="mailto:Clifford.Perlis@fccc.edu" TargetMode="External"/><Relationship Id="rId17" Type="http://schemas.openxmlformats.org/officeDocument/2006/relationships/hyperlink" Target="http://ecfr.gpoaccess.gov/cgi/t/text/text-idx?type=simple;c=ecfr;cc=ecfr;idno=21;region=DIV1;q1=201;rgn=div2;sid=2e707692c7adf31cc3772389d813a3bb;view=text;node=20110617%3A1.33;start=1;size=25" TargetMode="External"/><Relationship Id="rId2" Type="http://schemas.openxmlformats.org/officeDocument/2006/relationships/styles" Target="styles.xml"/><Relationship Id="rId16" Type="http://schemas.openxmlformats.org/officeDocument/2006/relationships/hyperlink" Target="http://www.solarlight.com/products/Solar_simulator_Multiport_601_SPF.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Chandler_r@mail.trc.upenn.edu" TargetMode="External"/><Relationship Id="rId11" Type="http://schemas.openxmlformats.org/officeDocument/2006/relationships/hyperlink" Target="mailto:Susan.Darlow@fccc.edu" TargetMode="External"/><Relationship Id="rId5" Type="http://schemas.openxmlformats.org/officeDocument/2006/relationships/hyperlink" Target="mailto:carolyn.heckman@fccc.edu" TargetMode="External"/><Relationship Id="rId15" Type="http://schemas.openxmlformats.org/officeDocument/2006/relationships/hyperlink" Target="http://daavlin.com/our-products/uv-therapy-accesories/" TargetMode="External"/><Relationship Id="rId10" Type="http://schemas.openxmlformats.org/officeDocument/2006/relationships/hyperlink" Target="mailto:Teja.Munshi@fccc.ed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ooney_d@mail.trc.upenn.edu" TargetMode="External"/><Relationship Id="rId14" Type="http://schemas.openxmlformats.org/officeDocument/2006/relationships/hyperlink" Target="mailto:Oslin@mail.med.upen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2604</Words>
  <Characters>27198</Characters>
  <Application>Microsoft Office Word</Application>
  <DocSecurity>0</DocSecurity>
  <Lines>226</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JoVE</Company>
  <LinksUpToDate>false</LinksUpToDate>
  <CharactersWithSpaces>29743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Phill jones</dc:creator>
  <cp:keywords/>
  <dc:description/>
  <cp:lastModifiedBy>Heckman, Carolyn J</cp:lastModifiedBy>
  <cp:revision>6</cp:revision>
  <dcterms:created xsi:type="dcterms:W3CDTF">2012-10-08T15:03:00Z</dcterms:created>
  <dcterms:modified xsi:type="dcterms:W3CDTF">2012-10-08T18:29:00Z</dcterms:modified>
</cp:coreProperties>
</file>